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6EAED" w14:textId="77777777" w:rsidR="00DA5777" w:rsidRPr="001D6986" w:rsidRDefault="00DA5777" w:rsidP="001D6986">
      <w:pPr>
        <w:ind w:left="6663" w:right="-30"/>
        <w:rPr>
          <w:color w:val="000000"/>
          <w:sz w:val="28"/>
          <w:szCs w:val="28"/>
        </w:rPr>
      </w:pPr>
      <w:r w:rsidRPr="001D6986">
        <w:rPr>
          <w:color w:val="000000"/>
          <w:sz w:val="28"/>
          <w:szCs w:val="28"/>
        </w:rPr>
        <w:t>ПРИЛОЖЕНИЕ</w:t>
      </w:r>
    </w:p>
    <w:p w14:paraId="61AF7298" w14:textId="77777777" w:rsidR="00DA5777" w:rsidRPr="001D6986" w:rsidRDefault="00DA5777" w:rsidP="001D6986">
      <w:pPr>
        <w:ind w:right="-30" w:firstLine="6663"/>
        <w:rPr>
          <w:color w:val="000000"/>
          <w:sz w:val="28"/>
          <w:szCs w:val="28"/>
        </w:rPr>
      </w:pPr>
      <w:r w:rsidRPr="001D6986">
        <w:rPr>
          <w:color w:val="000000"/>
          <w:sz w:val="28"/>
          <w:szCs w:val="28"/>
        </w:rPr>
        <w:t xml:space="preserve">к постановлению  </w:t>
      </w:r>
    </w:p>
    <w:p w14:paraId="22CC0BA9" w14:textId="77777777" w:rsidR="00DA5777" w:rsidRPr="001D6986" w:rsidRDefault="00DF0F48" w:rsidP="001D6986">
      <w:pPr>
        <w:ind w:left="6663" w:right="-3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Н</w:t>
      </w:r>
      <w:r w:rsidR="00DA5777" w:rsidRPr="001D6986">
        <w:rPr>
          <w:color w:val="000000"/>
          <w:sz w:val="28"/>
          <w:szCs w:val="28"/>
        </w:rPr>
        <w:t>МР</w:t>
      </w:r>
    </w:p>
    <w:p w14:paraId="08E80F17" w14:textId="77777777" w:rsidR="00DA5777" w:rsidRPr="001D6986" w:rsidRDefault="00DA5777" w:rsidP="001D6986">
      <w:pPr>
        <w:pStyle w:val="Default"/>
        <w:rPr>
          <w:b/>
          <w:sz w:val="28"/>
          <w:szCs w:val="28"/>
        </w:rPr>
      </w:pPr>
      <w:r w:rsidRPr="001D6986">
        <w:rPr>
          <w:sz w:val="28"/>
          <w:szCs w:val="28"/>
        </w:rPr>
        <w:t xml:space="preserve">                                                                                      </w:t>
      </w:r>
      <w:r w:rsidR="001D6986">
        <w:rPr>
          <w:sz w:val="28"/>
          <w:szCs w:val="28"/>
        </w:rPr>
        <w:t xml:space="preserve">         </w:t>
      </w:r>
      <w:r w:rsidRPr="001D6986">
        <w:rPr>
          <w:sz w:val="28"/>
          <w:szCs w:val="28"/>
        </w:rPr>
        <w:t xml:space="preserve">от </w:t>
      </w:r>
      <w:r w:rsidR="00DF0F48">
        <w:rPr>
          <w:sz w:val="28"/>
          <w:szCs w:val="28"/>
        </w:rPr>
        <w:t xml:space="preserve">           № </w:t>
      </w:r>
      <w:r w:rsidRPr="001D6986">
        <w:rPr>
          <w:sz w:val="28"/>
          <w:szCs w:val="28"/>
        </w:rPr>
        <w:t xml:space="preserve">  </w:t>
      </w:r>
    </w:p>
    <w:p w14:paraId="49979DC7" w14:textId="77777777" w:rsidR="00DA5777" w:rsidRDefault="00DA5777" w:rsidP="00DA5777">
      <w:pPr>
        <w:pStyle w:val="Default"/>
        <w:jc w:val="center"/>
        <w:rPr>
          <w:b/>
          <w:sz w:val="28"/>
          <w:szCs w:val="28"/>
        </w:rPr>
      </w:pPr>
    </w:p>
    <w:p w14:paraId="588CAC84" w14:textId="77777777" w:rsidR="00DA5777" w:rsidRDefault="00DA5777" w:rsidP="00DA5777">
      <w:pPr>
        <w:pStyle w:val="Default"/>
        <w:jc w:val="center"/>
        <w:rPr>
          <w:b/>
          <w:sz w:val="28"/>
          <w:szCs w:val="28"/>
        </w:rPr>
      </w:pPr>
      <w:r w:rsidRPr="003C729A">
        <w:rPr>
          <w:b/>
          <w:sz w:val="28"/>
          <w:szCs w:val="28"/>
        </w:rPr>
        <w:t xml:space="preserve">Административный регламент </w:t>
      </w:r>
    </w:p>
    <w:p w14:paraId="27C319E6" w14:textId="77777777" w:rsidR="00DA5777" w:rsidRPr="00966F9C" w:rsidRDefault="00DA5777" w:rsidP="00DA5777">
      <w:pPr>
        <w:pStyle w:val="Default"/>
        <w:jc w:val="center"/>
        <w:rPr>
          <w:b/>
          <w:sz w:val="28"/>
          <w:szCs w:val="28"/>
        </w:rPr>
      </w:pPr>
      <w:r w:rsidRPr="003C729A">
        <w:rPr>
          <w:b/>
          <w:sz w:val="28"/>
          <w:szCs w:val="28"/>
        </w:rPr>
        <w:t>предоставления муниципальной услуги «</w:t>
      </w:r>
      <w:r>
        <w:rPr>
          <w:b/>
          <w:sz w:val="28"/>
          <w:szCs w:val="28"/>
        </w:rPr>
        <w:t xml:space="preserve">Постановка на учет                       и направление детей </w:t>
      </w:r>
      <w:r w:rsidRPr="003C729A">
        <w:rPr>
          <w:b/>
          <w:sz w:val="28"/>
          <w:szCs w:val="28"/>
        </w:rPr>
        <w:t>в образовательны</w:t>
      </w:r>
      <w:r>
        <w:rPr>
          <w:b/>
          <w:sz w:val="28"/>
          <w:szCs w:val="28"/>
        </w:rPr>
        <w:t>е учреждения, реализующие образовательные программы дошкольного образования</w:t>
      </w:r>
      <w:r w:rsidRPr="003C729A">
        <w:rPr>
          <w:b/>
          <w:sz w:val="28"/>
          <w:szCs w:val="28"/>
        </w:rPr>
        <w:t>»</w:t>
      </w:r>
      <w:r w:rsidRPr="00966F9C">
        <w:rPr>
          <w:b/>
          <w:sz w:val="28"/>
          <w:szCs w:val="28"/>
        </w:rPr>
        <w:t xml:space="preserve"> </w:t>
      </w:r>
    </w:p>
    <w:p w14:paraId="02C54D26" w14:textId="77777777" w:rsidR="00DA5777" w:rsidRPr="00966F9C" w:rsidRDefault="00DA5777" w:rsidP="00DA5777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</w:p>
    <w:p w14:paraId="662D4DF2" w14:textId="77777777" w:rsidR="00DA5777" w:rsidRDefault="00DA5777" w:rsidP="005226FE">
      <w:pPr>
        <w:pStyle w:val="ad"/>
        <w:widowControl w:val="0"/>
        <w:numPr>
          <w:ilvl w:val="0"/>
          <w:numId w:val="3"/>
        </w:numPr>
        <w:tabs>
          <w:tab w:val="left" w:pos="567"/>
        </w:tabs>
        <w:jc w:val="center"/>
        <w:rPr>
          <w:b/>
          <w:sz w:val="28"/>
          <w:szCs w:val="28"/>
        </w:rPr>
      </w:pPr>
      <w:r w:rsidRPr="005226FE">
        <w:rPr>
          <w:b/>
          <w:sz w:val="28"/>
          <w:szCs w:val="28"/>
        </w:rPr>
        <w:t>Общие положения</w:t>
      </w:r>
    </w:p>
    <w:p w14:paraId="73141E05" w14:textId="77777777" w:rsidR="00B34360" w:rsidRPr="00B34360" w:rsidRDefault="00B34360" w:rsidP="00B34360">
      <w:pPr>
        <w:pStyle w:val="ad"/>
        <w:widowControl w:val="0"/>
        <w:tabs>
          <w:tab w:val="left" w:pos="567"/>
        </w:tabs>
        <w:rPr>
          <w:b/>
          <w:sz w:val="22"/>
          <w:szCs w:val="22"/>
        </w:rPr>
      </w:pPr>
    </w:p>
    <w:p w14:paraId="65D0A63E" w14:textId="77777777" w:rsidR="00DA5777" w:rsidRPr="005226FE" w:rsidRDefault="00DA5777" w:rsidP="005226FE">
      <w:pPr>
        <w:pStyle w:val="ad"/>
        <w:widowControl w:val="0"/>
        <w:numPr>
          <w:ilvl w:val="1"/>
          <w:numId w:val="3"/>
        </w:numPr>
        <w:tabs>
          <w:tab w:val="left" w:pos="567"/>
        </w:tabs>
        <w:jc w:val="center"/>
        <w:rPr>
          <w:b/>
          <w:sz w:val="28"/>
          <w:szCs w:val="28"/>
        </w:rPr>
      </w:pPr>
      <w:r w:rsidRPr="005226FE">
        <w:rPr>
          <w:b/>
          <w:sz w:val="28"/>
          <w:szCs w:val="28"/>
        </w:rPr>
        <w:t>Предмет регулирования Административного регламента</w:t>
      </w:r>
    </w:p>
    <w:p w14:paraId="10867F41" w14:textId="77777777" w:rsidR="00DA5777" w:rsidRDefault="00DA5777" w:rsidP="005226FE">
      <w:pPr>
        <w:pStyle w:val="Default"/>
        <w:ind w:firstLine="708"/>
        <w:jc w:val="both"/>
        <w:rPr>
          <w:i/>
          <w:iCs/>
          <w:sz w:val="28"/>
          <w:szCs w:val="28"/>
        </w:rPr>
      </w:pPr>
      <w:proofErr w:type="gramStart"/>
      <w:r w:rsidRPr="00DA02B7">
        <w:rPr>
          <w:sz w:val="28"/>
          <w:szCs w:val="28"/>
        </w:rPr>
        <w:t>Административный регламент предоставления муниципальной услуги «Постановка на учет и направление детей</w:t>
      </w:r>
      <w:r w:rsidR="0044273C">
        <w:rPr>
          <w:sz w:val="28"/>
          <w:szCs w:val="28"/>
        </w:rPr>
        <w:t xml:space="preserve"> </w:t>
      </w:r>
      <w:r w:rsidRPr="00DA02B7">
        <w:rPr>
          <w:sz w:val="28"/>
          <w:szCs w:val="28"/>
        </w:rPr>
        <w:t xml:space="preserve">в образовательные </w:t>
      </w:r>
      <w:r>
        <w:rPr>
          <w:sz w:val="28"/>
          <w:szCs w:val="28"/>
        </w:rPr>
        <w:t>учреждения</w:t>
      </w:r>
      <w:r w:rsidRPr="00DA02B7">
        <w:rPr>
          <w:sz w:val="28"/>
          <w:szCs w:val="28"/>
        </w:rPr>
        <w:t>, реализующие образовательные программы дошкольного образования»</w:t>
      </w:r>
      <w:r>
        <w:rPr>
          <w:sz w:val="28"/>
          <w:szCs w:val="28"/>
        </w:rPr>
        <w:t xml:space="preserve"> (далее – а</w:t>
      </w:r>
      <w:r w:rsidRPr="00DA02B7">
        <w:rPr>
          <w:sz w:val="28"/>
          <w:szCs w:val="28"/>
        </w:rPr>
        <w:t>дминистративный регламент) разработан в целях повышения качества</w:t>
      </w:r>
      <w:r w:rsidRPr="00DA02B7">
        <w:rPr>
          <w:sz w:val="28"/>
          <w:szCs w:val="28"/>
        </w:rPr>
        <w:br/>
        <w:t xml:space="preserve">и доступности предоставления муниципальной услуги, определяет стандарт, сроки и последовательность действий (административных процедур) </w:t>
      </w:r>
      <w:r>
        <w:rPr>
          <w:sz w:val="28"/>
          <w:szCs w:val="28"/>
        </w:rPr>
        <w:t>при осуществлении полномочий по постановке на учет и направление детей           в муниципальные образовательные учреждения, реализующие</w:t>
      </w:r>
      <w:proofErr w:type="gramEnd"/>
      <w:r>
        <w:rPr>
          <w:sz w:val="28"/>
          <w:szCs w:val="28"/>
        </w:rPr>
        <w:t xml:space="preserve"> </w:t>
      </w:r>
      <w:r w:rsidR="005226FE">
        <w:rPr>
          <w:sz w:val="28"/>
          <w:szCs w:val="28"/>
        </w:rPr>
        <w:t>о</w:t>
      </w:r>
      <w:r>
        <w:rPr>
          <w:sz w:val="28"/>
          <w:szCs w:val="28"/>
        </w:rPr>
        <w:t>бразовательные программы дошкольного образования</w:t>
      </w:r>
      <w:r w:rsidRPr="00515E94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</w:t>
      </w:r>
      <w:r w:rsidRPr="00515E94">
        <w:rPr>
          <w:iCs/>
          <w:sz w:val="28"/>
          <w:szCs w:val="28"/>
        </w:rPr>
        <w:t xml:space="preserve">в </w:t>
      </w:r>
      <w:r w:rsidR="00DF0F48">
        <w:rPr>
          <w:iCs/>
          <w:sz w:val="28"/>
          <w:szCs w:val="28"/>
        </w:rPr>
        <w:t>Некрасовском</w:t>
      </w:r>
      <w:r w:rsidRPr="00515E94">
        <w:rPr>
          <w:iCs/>
          <w:sz w:val="28"/>
          <w:szCs w:val="28"/>
        </w:rPr>
        <w:t xml:space="preserve"> муниципальном  районе</w:t>
      </w:r>
      <w:r>
        <w:rPr>
          <w:i/>
          <w:iCs/>
          <w:sz w:val="28"/>
          <w:szCs w:val="28"/>
        </w:rPr>
        <w:t xml:space="preserve">. </w:t>
      </w:r>
    </w:p>
    <w:p w14:paraId="12CC9537" w14:textId="77777777" w:rsidR="00B34360" w:rsidRPr="002024E3" w:rsidRDefault="00B34360" w:rsidP="005226FE">
      <w:pPr>
        <w:pStyle w:val="Default"/>
        <w:ind w:firstLine="708"/>
        <w:jc w:val="both"/>
        <w:rPr>
          <w:rFonts w:eastAsia="Times New Roman"/>
          <w:sz w:val="20"/>
          <w:szCs w:val="20"/>
          <w:lang w:eastAsia="ru-RU"/>
        </w:rPr>
      </w:pPr>
    </w:p>
    <w:p w14:paraId="4D852616" w14:textId="77777777" w:rsidR="00DA5777" w:rsidRDefault="00AA1550" w:rsidP="00DA5777">
      <w:pPr>
        <w:autoSpaceDE w:val="0"/>
        <w:autoSpaceDN w:val="0"/>
        <w:adjustRightInd w:val="0"/>
        <w:ind w:left="709"/>
        <w:jc w:val="both"/>
        <w:rPr>
          <w:rFonts w:eastAsia="Arial Unicode MS"/>
          <w:b/>
          <w:sz w:val="28"/>
          <w:szCs w:val="28"/>
        </w:rPr>
      </w:pPr>
      <w:r w:rsidRPr="00B32B94">
        <w:rPr>
          <w:rFonts w:eastAsia="Arial Unicode MS"/>
          <w:b/>
          <w:sz w:val="28"/>
          <w:szCs w:val="28"/>
        </w:rPr>
        <w:t>1.2.</w:t>
      </w:r>
      <w:r w:rsidR="00DA5777" w:rsidRPr="00E8491F">
        <w:rPr>
          <w:rFonts w:eastAsia="Arial Unicode MS"/>
          <w:sz w:val="28"/>
          <w:szCs w:val="28"/>
        </w:rPr>
        <w:t xml:space="preserve"> </w:t>
      </w:r>
      <w:r w:rsidR="00DA5777" w:rsidRPr="00270D6E">
        <w:rPr>
          <w:rFonts w:eastAsia="Arial Unicode MS"/>
          <w:b/>
          <w:sz w:val="28"/>
          <w:szCs w:val="28"/>
        </w:rPr>
        <w:t xml:space="preserve">Лица, имеющие право на получение муниципальной </w:t>
      </w:r>
      <w:r w:rsidR="00DA5777">
        <w:rPr>
          <w:rFonts w:eastAsia="Arial Unicode MS"/>
          <w:b/>
          <w:sz w:val="28"/>
          <w:szCs w:val="28"/>
        </w:rPr>
        <w:t>услуги</w:t>
      </w:r>
    </w:p>
    <w:p w14:paraId="0813024C" w14:textId="77777777" w:rsidR="00DA5777" w:rsidRDefault="00AA1550" w:rsidP="00DA577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1.2</w:t>
      </w:r>
      <w:r w:rsidR="00DA5777">
        <w:rPr>
          <w:sz w:val="28"/>
          <w:szCs w:val="28"/>
        </w:rPr>
        <w:t>.1.</w:t>
      </w:r>
      <w:r w:rsidR="005226FE">
        <w:rPr>
          <w:sz w:val="28"/>
          <w:szCs w:val="28"/>
        </w:rPr>
        <w:t xml:space="preserve"> </w:t>
      </w:r>
      <w:r w:rsidR="00DA5777" w:rsidRPr="003C729A">
        <w:rPr>
          <w:sz w:val="28"/>
          <w:szCs w:val="28"/>
        </w:rPr>
        <w:t>Заявителем на получение муниципальной услуги является родитель (законный представитель</w:t>
      </w:r>
      <w:r w:rsidR="00DA5777">
        <w:rPr>
          <w:sz w:val="28"/>
          <w:szCs w:val="28"/>
        </w:rPr>
        <w:t xml:space="preserve">) ребенка </w:t>
      </w:r>
      <w:r w:rsidR="00DA5777" w:rsidRPr="003C729A">
        <w:rPr>
          <w:sz w:val="28"/>
          <w:szCs w:val="28"/>
        </w:rPr>
        <w:t xml:space="preserve">(далее – </w:t>
      </w:r>
      <w:r w:rsidR="00DA5777">
        <w:rPr>
          <w:sz w:val="28"/>
          <w:szCs w:val="28"/>
        </w:rPr>
        <w:t>з</w:t>
      </w:r>
      <w:r w:rsidR="00DA5777" w:rsidRPr="003C729A">
        <w:rPr>
          <w:sz w:val="28"/>
          <w:szCs w:val="28"/>
        </w:rPr>
        <w:t xml:space="preserve">аявитель). </w:t>
      </w:r>
    </w:p>
    <w:p w14:paraId="5C4BCB17" w14:textId="77777777" w:rsidR="00DA5777" w:rsidRDefault="00DA5777" w:rsidP="00DA5777">
      <w:pPr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1550">
        <w:rPr>
          <w:sz w:val="28"/>
          <w:szCs w:val="28"/>
        </w:rPr>
        <w:t>1.</w:t>
      </w:r>
      <w:r>
        <w:rPr>
          <w:sz w:val="28"/>
          <w:szCs w:val="28"/>
        </w:rPr>
        <w:t>2.2.</w:t>
      </w:r>
      <w:r w:rsidR="005226F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Заявителем на </w:t>
      </w:r>
      <w:r w:rsidRPr="003C729A">
        <w:rPr>
          <w:sz w:val="28"/>
          <w:szCs w:val="28"/>
        </w:rPr>
        <w:t>получение муниципально</w:t>
      </w:r>
      <w:r>
        <w:rPr>
          <w:sz w:val="28"/>
          <w:szCs w:val="28"/>
        </w:rPr>
        <w:t>й</w:t>
      </w:r>
      <w:r w:rsidRPr="003C729A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посредством федеральной государственной информационной системы «Единый </w:t>
      </w:r>
      <w:r w:rsidRPr="00FE1B28">
        <w:rPr>
          <w:sz w:val="28"/>
          <w:szCs w:val="28"/>
        </w:rPr>
        <w:t>портал государственных и муниципальных услуг (функций)</w:t>
      </w:r>
      <w:r>
        <w:rPr>
          <w:sz w:val="28"/>
          <w:szCs w:val="28"/>
        </w:rPr>
        <w:t xml:space="preserve">» (далее – ЕПГУ) (https://www.gosuslugi.ru/) является </w:t>
      </w:r>
      <w:r w:rsidRPr="003C729A">
        <w:rPr>
          <w:sz w:val="28"/>
          <w:szCs w:val="28"/>
        </w:rPr>
        <w:t>родитель (законный представитель</w:t>
      </w:r>
      <w:r>
        <w:rPr>
          <w:sz w:val="28"/>
          <w:szCs w:val="28"/>
        </w:rPr>
        <w:t>) ребенка, завершивший</w:t>
      </w:r>
      <w:r w:rsidRPr="00D904DD">
        <w:rPr>
          <w:sz w:val="28"/>
          <w:szCs w:val="28"/>
        </w:rPr>
        <w:t xml:space="preserve"> прохождение процедуры регистрации</w:t>
      </w:r>
      <w:r w:rsidRPr="00D904DD" w:rsidDel="00D904DD">
        <w:rPr>
          <w:sz w:val="28"/>
          <w:szCs w:val="28"/>
        </w:rPr>
        <w:t xml:space="preserve"> </w:t>
      </w:r>
      <w:r w:rsidRPr="00F76DEA">
        <w:rPr>
          <w:sz w:val="28"/>
          <w:szCs w:val="28"/>
        </w:rPr>
        <w:t>в федеральной государственной информационной системе «Единая система идентификации</w:t>
      </w:r>
      <w:r>
        <w:rPr>
          <w:sz w:val="28"/>
          <w:szCs w:val="28"/>
        </w:rPr>
        <w:t xml:space="preserve"> </w:t>
      </w:r>
      <w:r w:rsidRPr="00F76DEA">
        <w:rPr>
          <w:sz w:val="28"/>
          <w:szCs w:val="28"/>
        </w:rPr>
        <w:t>и аутентификации</w:t>
      </w:r>
      <w:r>
        <w:rPr>
          <w:sz w:val="28"/>
          <w:szCs w:val="28"/>
        </w:rPr>
        <w:t xml:space="preserve"> </w:t>
      </w:r>
      <w:r w:rsidRPr="00F76DEA">
        <w:rPr>
          <w:sz w:val="28"/>
          <w:szCs w:val="28"/>
        </w:rPr>
        <w:t>в инфраструктуре, обеспечивающей информационно-технологическое взаимодействие инфо</w:t>
      </w:r>
      <w:r>
        <w:rPr>
          <w:sz w:val="28"/>
          <w:szCs w:val="28"/>
        </w:rPr>
        <w:t xml:space="preserve">рмационных систем, используемых </w:t>
      </w:r>
      <w:r w:rsidRPr="00F76DEA">
        <w:rPr>
          <w:sz w:val="28"/>
          <w:szCs w:val="28"/>
        </w:rPr>
        <w:t>для предоставления государственных и муниципальных услуг в электронной форме»</w:t>
      </w:r>
      <w:r>
        <w:rPr>
          <w:sz w:val="28"/>
          <w:szCs w:val="28"/>
        </w:rPr>
        <w:t xml:space="preserve"> (далее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ЕСИА).</w:t>
      </w:r>
      <w:proofErr w:type="gramEnd"/>
    </w:p>
    <w:p w14:paraId="62BB1502" w14:textId="77777777" w:rsidR="00B34360" w:rsidRPr="003C729A" w:rsidRDefault="00B34360" w:rsidP="00DA5777">
      <w:pPr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</w:p>
    <w:p w14:paraId="3E21DDE5" w14:textId="77777777" w:rsidR="00DA5777" w:rsidRPr="00270D6E" w:rsidRDefault="00AA1550" w:rsidP="00B32B94">
      <w:pPr>
        <w:spacing w:line="322" w:lineRule="exact"/>
        <w:ind w:left="20" w:right="20" w:firstLine="689"/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1.</w:t>
      </w:r>
      <w:r w:rsidR="00DA5777" w:rsidRPr="005226FE">
        <w:rPr>
          <w:rFonts w:eastAsia="Arial Unicode MS"/>
          <w:b/>
          <w:sz w:val="28"/>
          <w:szCs w:val="28"/>
        </w:rPr>
        <w:t>3</w:t>
      </w:r>
      <w:r w:rsidR="00DA5777" w:rsidRPr="003D54DD">
        <w:rPr>
          <w:rFonts w:eastAsia="Arial Unicode MS"/>
          <w:sz w:val="28"/>
          <w:szCs w:val="28"/>
        </w:rPr>
        <w:t xml:space="preserve">. </w:t>
      </w:r>
      <w:r w:rsidR="00DA5777" w:rsidRPr="00270D6E">
        <w:rPr>
          <w:rFonts w:eastAsia="Arial Unicode MS"/>
          <w:b/>
          <w:sz w:val="28"/>
          <w:szCs w:val="28"/>
        </w:rPr>
        <w:t>Порядок информирования о предоставлении муниципальной услуги</w:t>
      </w:r>
    </w:p>
    <w:p w14:paraId="344A70CF" w14:textId="77777777" w:rsidR="00DA5777" w:rsidRPr="00DA02B7" w:rsidRDefault="00AA1550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5777">
        <w:rPr>
          <w:sz w:val="28"/>
          <w:szCs w:val="28"/>
        </w:rPr>
        <w:t>3.1</w:t>
      </w:r>
      <w:r w:rsidR="00DA5777" w:rsidRPr="00DA02B7">
        <w:rPr>
          <w:sz w:val="28"/>
          <w:szCs w:val="28"/>
        </w:rPr>
        <w:t>. Информирование о порядке предоставления муниципальной услуги осуществляется:</w:t>
      </w:r>
    </w:p>
    <w:p w14:paraId="26D68E24" w14:textId="13E09059" w:rsidR="00DA5777" w:rsidRPr="0043475B" w:rsidRDefault="00AA1550" w:rsidP="00DA5777">
      <w:pPr>
        <w:tabs>
          <w:tab w:val="left" w:pos="7425"/>
        </w:tabs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1.</w:t>
      </w:r>
      <w:r w:rsidR="00DA5777">
        <w:rPr>
          <w:sz w:val="28"/>
          <w:szCs w:val="28"/>
        </w:rPr>
        <w:t>3.1.1.</w:t>
      </w:r>
      <w:r w:rsidR="00DA5777" w:rsidRPr="00DA02B7">
        <w:rPr>
          <w:sz w:val="28"/>
          <w:szCs w:val="28"/>
        </w:rPr>
        <w:t xml:space="preserve"> непосредственно при личном приеме заявителя в </w:t>
      </w:r>
      <w:r w:rsidR="00DA5777">
        <w:rPr>
          <w:sz w:val="28"/>
          <w:szCs w:val="28"/>
        </w:rPr>
        <w:t xml:space="preserve">управлении образования Администрации </w:t>
      </w:r>
      <w:r w:rsidR="00AD2D4B">
        <w:rPr>
          <w:sz w:val="28"/>
          <w:szCs w:val="28"/>
        </w:rPr>
        <w:t>Некрасовского</w:t>
      </w:r>
      <w:r w:rsidR="00DA5777">
        <w:rPr>
          <w:sz w:val="28"/>
          <w:szCs w:val="28"/>
        </w:rPr>
        <w:t xml:space="preserve"> муниципального </w:t>
      </w:r>
      <w:r w:rsidR="00DA5777" w:rsidRPr="00470CD1">
        <w:rPr>
          <w:sz w:val="28"/>
          <w:szCs w:val="28"/>
        </w:rPr>
        <w:t>района (далее – Уполномоченный орган)</w:t>
      </w:r>
      <w:r w:rsidR="00DA5777" w:rsidRPr="00DA02B7">
        <w:rPr>
          <w:sz w:val="28"/>
          <w:szCs w:val="28"/>
        </w:rPr>
        <w:t>,</w:t>
      </w:r>
      <w:r w:rsidR="00DA5777" w:rsidRPr="00DA02B7">
        <w:t xml:space="preserve"> </w:t>
      </w:r>
      <w:r w:rsidR="002424A2">
        <w:rPr>
          <w:sz w:val="28"/>
          <w:szCs w:val="28"/>
        </w:rPr>
        <w:t>дошкольных образовательных организациях</w:t>
      </w:r>
      <w:r w:rsidR="00DA5777" w:rsidRPr="00E34761">
        <w:rPr>
          <w:sz w:val="28"/>
          <w:szCs w:val="28"/>
        </w:rPr>
        <w:t xml:space="preserve"> </w:t>
      </w:r>
      <w:r w:rsidR="00AD2D4B">
        <w:rPr>
          <w:sz w:val="28"/>
          <w:szCs w:val="28"/>
        </w:rPr>
        <w:lastRenderedPageBreak/>
        <w:t>Некрасовского</w:t>
      </w:r>
      <w:r w:rsidR="00DA5777">
        <w:rPr>
          <w:sz w:val="28"/>
          <w:szCs w:val="28"/>
        </w:rPr>
        <w:t xml:space="preserve"> муниципального района</w:t>
      </w:r>
      <w:r w:rsidR="00DA5777">
        <w:t xml:space="preserve">, </w:t>
      </w:r>
      <w:r w:rsidR="002424A2">
        <w:rPr>
          <w:sz w:val="28"/>
          <w:szCs w:val="28"/>
        </w:rPr>
        <w:t>реализующих</w:t>
      </w:r>
      <w:bookmarkStart w:id="0" w:name="_GoBack"/>
      <w:bookmarkEnd w:id="0"/>
      <w:r w:rsidR="00DA5777" w:rsidRPr="00FA456E">
        <w:rPr>
          <w:sz w:val="28"/>
          <w:szCs w:val="28"/>
        </w:rPr>
        <w:t xml:space="preserve"> образовательные программы дошкольного образования (далее – ДОО</w:t>
      </w:r>
      <w:r w:rsidR="00AD2D4B">
        <w:rPr>
          <w:sz w:val="28"/>
          <w:szCs w:val="28"/>
        </w:rPr>
        <w:t xml:space="preserve"> Н</w:t>
      </w:r>
      <w:r w:rsidR="00DA5777">
        <w:rPr>
          <w:sz w:val="28"/>
          <w:szCs w:val="28"/>
        </w:rPr>
        <w:t>МР</w:t>
      </w:r>
      <w:r w:rsidR="00DA5777" w:rsidRPr="00FA456E">
        <w:rPr>
          <w:sz w:val="28"/>
          <w:szCs w:val="28"/>
        </w:rPr>
        <w:t>),</w:t>
      </w:r>
      <w:r w:rsidR="00DA5777">
        <w:rPr>
          <w:sz w:val="28"/>
          <w:szCs w:val="28"/>
        </w:rPr>
        <w:t xml:space="preserve"> </w:t>
      </w:r>
      <w:r w:rsidR="00DA5777">
        <w:t xml:space="preserve"> </w:t>
      </w:r>
      <w:r w:rsidR="00DA5777">
        <w:rPr>
          <w:sz w:val="28"/>
          <w:szCs w:val="28"/>
        </w:rPr>
        <w:t>подведомственные</w:t>
      </w:r>
      <w:r w:rsidR="00DA5777" w:rsidRPr="00DA02B7">
        <w:rPr>
          <w:sz w:val="28"/>
          <w:szCs w:val="28"/>
        </w:rPr>
        <w:t xml:space="preserve"> Уполномоченному органу</w:t>
      </w:r>
      <w:r w:rsidR="00DA5777">
        <w:rPr>
          <w:sz w:val="28"/>
          <w:szCs w:val="28"/>
        </w:rPr>
        <w:t>;</w:t>
      </w:r>
      <w:r w:rsidR="00DA5777" w:rsidRPr="0043475B">
        <w:rPr>
          <w:sz w:val="28"/>
          <w:szCs w:val="28"/>
          <w:u w:val="single"/>
        </w:rPr>
        <w:t xml:space="preserve">    </w:t>
      </w:r>
    </w:p>
    <w:p w14:paraId="1017C5DC" w14:textId="77777777" w:rsidR="00DA5777" w:rsidRPr="00DA02B7" w:rsidRDefault="00AA1550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5777">
        <w:rPr>
          <w:sz w:val="28"/>
          <w:szCs w:val="28"/>
        </w:rPr>
        <w:t>3.1.2.</w:t>
      </w:r>
      <w:r w:rsidR="00DA5777" w:rsidRPr="00DA02B7">
        <w:rPr>
          <w:sz w:val="28"/>
          <w:szCs w:val="28"/>
        </w:rPr>
        <w:t xml:space="preserve"> по телефону в Уполномоченном органе или </w:t>
      </w:r>
      <w:r w:rsidR="00DA5777">
        <w:rPr>
          <w:sz w:val="28"/>
          <w:szCs w:val="28"/>
        </w:rPr>
        <w:t>ДОО</w:t>
      </w:r>
      <w:r w:rsidR="00DA5777" w:rsidRPr="00DA02B7">
        <w:rPr>
          <w:sz w:val="28"/>
          <w:szCs w:val="28"/>
        </w:rPr>
        <w:t>;</w:t>
      </w:r>
    </w:p>
    <w:p w14:paraId="7B0E4709" w14:textId="77777777" w:rsidR="00DA5777" w:rsidRPr="00DA02B7" w:rsidRDefault="00AA1550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5777">
        <w:rPr>
          <w:sz w:val="28"/>
          <w:szCs w:val="28"/>
        </w:rPr>
        <w:t>3.1.3.</w:t>
      </w:r>
      <w:r w:rsidR="00DA5777" w:rsidRPr="00DA02B7">
        <w:rPr>
          <w:sz w:val="28"/>
          <w:szCs w:val="28"/>
        </w:rPr>
        <w:t xml:space="preserve"> письменно, в том числе посредством электронной почты, почтовой связи общего пользования (далее – почтовой связи);</w:t>
      </w:r>
    </w:p>
    <w:p w14:paraId="6DC8145C" w14:textId="77777777" w:rsidR="00DA5777" w:rsidRPr="00FE1B28" w:rsidRDefault="00AA1550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5777">
        <w:rPr>
          <w:sz w:val="28"/>
          <w:szCs w:val="28"/>
        </w:rPr>
        <w:t>3.1.4.</w:t>
      </w:r>
      <w:r w:rsidR="00DA5777" w:rsidRPr="00DA02B7">
        <w:rPr>
          <w:sz w:val="28"/>
          <w:szCs w:val="28"/>
        </w:rPr>
        <w:t xml:space="preserve"> посредством размещения в открытой и доступной форме информации</w:t>
      </w:r>
      <w:r w:rsidR="00DA577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в информационно-телекоммуникационной сети «Интернет»:</w:t>
      </w:r>
    </w:p>
    <w:p w14:paraId="2FC2036F" w14:textId="77777777" w:rsidR="00DA5777" w:rsidRPr="00DA02B7" w:rsidRDefault="00DA5777" w:rsidP="00DA5777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на ЕПГУ;</w:t>
      </w:r>
    </w:p>
    <w:p w14:paraId="410A9676" w14:textId="77777777" w:rsidR="00DA5777" w:rsidRPr="00DA5777" w:rsidRDefault="00DA5777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на официальном сайте Уполномоченного </w:t>
      </w:r>
      <w:r w:rsidRPr="00DA5777">
        <w:rPr>
          <w:sz w:val="28"/>
          <w:szCs w:val="28"/>
        </w:rPr>
        <w:t>органа</w:t>
      </w:r>
      <w:r w:rsidRPr="00DA5777">
        <w:rPr>
          <w:i/>
          <w:iCs/>
          <w:sz w:val="28"/>
          <w:szCs w:val="28"/>
        </w:rPr>
        <w:t xml:space="preserve"> </w:t>
      </w:r>
      <w:r w:rsidR="00E279F6" w:rsidRPr="006427C6">
        <w:rPr>
          <w:rStyle w:val="af5"/>
          <w:color w:val="000000" w:themeColor="text1"/>
          <w:sz w:val="28"/>
          <w:szCs w:val="28"/>
          <w:u w:val="none"/>
        </w:rPr>
        <w:t>http://nekrasovskoe.yarregion.ru</w:t>
      </w:r>
      <w:r w:rsidRPr="006427C6">
        <w:rPr>
          <w:color w:val="000000" w:themeColor="text1"/>
          <w:sz w:val="28"/>
          <w:szCs w:val="28"/>
        </w:rPr>
        <w:t>;</w:t>
      </w:r>
    </w:p>
    <w:p w14:paraId="4E3AFE3D" w14:textId="77777777" w:rsidR="00DA5777" w:rsidRPr="00FE1B28" w:rsidRDefault="00AA1550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5777">
        <w:rPr>
          <w:sz w:val="28"/>
          <w:szCs w:val="28"/>
        </w:rPr>
        <w:t>3.1.5.</w:t>
      </w:r>
      <w:r w:rsidR="00DA5777" w:rsidRPr="00DA02B7">
        <w:rPr>
          <w:sz w:val="28"/>
          <w:szCs w:val="28"/>
        </w:rPr>
        <w:t xml:space="preserve"> посредством размещения информации на информационных стендах Уполномоченного органа или </w:t>
      </w:r>
      <w:r w:rsidR="00DA5777">
        <w:rPr>
          <w:sz w:val="28"/>
          <w:szCs w:val="28"/>
        </w:rPr>
        <w:t>ДОО</w:t>
      </w:r>
      <w:r w:rsidR="00DA5777" w:rsidRPr="00DA02B7">
        <w:rPr>
          <w:sz w:val="28"/>
          <w:szCs w:val="28"/>
        </w:rPr>
        <w:t>.</w:t>
      </w:r>
    </w:p>
    <w:p w14:paraId="48384E0A" w14:textId="77777777" w:rsidR="00DA5777" w:rsidRPr="00DA02B7" w:rsidRDefault="00AA1550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5777">
        <w:rPr>
          <w:sz w:val="28"/>
          <w:szCs w:val="28"/>
        </w:rPr>
        <w:t>3.2.</w:t>
      </w:r>
      <w:r w:rsidR="00DA5777" w:rsidRPr="00DA02B7">
        <w:rPr>
          <w:sz w:val="28"/>
          <w:szCs w:val="28"/>
        </w:rPr>
        <w:t xml:space="preserve"> Информирование осуществляется по вопросам, касающимся:</w:t>
      </w:r>
    </w:p>
    <w:p w14:paraId="3316B458" w14:textId="77777777" w:rsidR="00DA5777" w:rsidRPr="00DA02B7" w:rsidRDefault="00DA5777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способов подачи заявления о предоставлении муниципальной услуги;</w:t>
      </w:r>
    </w:p>
    <w:p w14:paraId="09115E3A" w14:textId="77777777" w:rsidR="00DA5777" w:rsidRPr="00DA02B7" w:rsidRDefault="00DA5777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адресов Уполномоченного органа и </w:t>
      </w:r>
      <w:r>
        <w:rPr>
          <w:sz w:val="28"/>
          <w:szCs w:val="28"/>
        </w:rPr>
        <w:t>ДОО</w:t>
      </w:r>
      <w:r w:rsidRPr="00DA02B7">
        <w:rPr>
          <w:sz w:val="28"/>
          <w:szCs w:val="28"/>
        </w:rPr>
        <w:t>, обращаться в которые необходимо для предоставления муниципальной услуги;</w:t>
      </w:r>
    </w:p>
    <w:p w14:paraId="7A588AC5" w14:textId="77777777" w:rsidR="00DA5777" w:rsidRPr="00DA02B7" w:rsidRDefault="00DA5777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справочной информации о работе Уполномоченного органа </w:t>
      </w:r>
      <w:r>
        <w:rPr>
          <w:sz w:val="28"/>
          <w:szCs w:val="28"/>
        </w:rPr>
        <w:t>и ДОО</w:t>
      </w:r>
      <w:r w:rsidRPr="00DA02B7">
        <w:rPr>
          <w:sz w:val="28"/>
          <w:szCs w:val="28"/>
        </w:rPr>
        <w:t>;</w:t>
      </w:r>
    </w:p>
    <w:p w14:paraId="31D08E25" w14:textId="77777777" w:rsidR="00DA5777" w:rsidRPr="00B02221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DA02B7">
        <w:rPr>
          <w:sz w:val="28"/>
          <w:szCs w:val="28"/>
        </w:rPr>
        <w:t>документов, необходимых для предоставления муниципальной услуги</w:t>
      </w:r>
      <w:r w:rsidRPr="00470CD1">
        <w:rPr>
          <w:sz w:val="28"/>
          <w:szCs w:val="28"/>
        </w:rPr>
        <w:t>;</w:t>
      </w:r>
      <w:r>
        <w:rPr>
          <w:sz w:val="28"/>
          <w:szCs w:val="28"/>
          <w:u w:val="single"/>
        </w:rPr>
        <w:t xml:space="preserve"> </w:t>
      </w:r>
    </w:p>
    <w:p w14:paraId="28E9EE8B" w14:textId="77777777" w:rsidR="00DA5777" w:rsidRPr="00FE1B28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порядка и сроков предоставления муниципальной услуги;</w:t>
      </w:r>
    </w:p>
    <w:p w14:paraId="317120D1" w14:textId="77777777" w:rsidR="00DA5777" w:rsidRPr="00DA02B7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порядка получения сведений о ходе рассмотрения заявления</w:t>
      </w:r>
      <w:r w:rsidRPr="00DA02B7">
        <w:rPr>
          <w:sz w:val="28"/>
          <w:szCs w:val="28"/>
        </w:rPr>
        <w:br/>
        <w:t>о предоставлении муниципальной услуги и о результатах предоставления муниципальной услуги;</w:t>
      </w:r>
    </w:p>
    <w:p w14:paraId="5C04AEFE" w14:textId="77777777" w:rsidR="00DA5777" w:rsidRPr="00FE1B28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>
        <w:rPr>
          <w:sz w:val="28"/>
          <w:szCs w:val="28"/>
        </w:rPr>
        <w:t xml:space="preserve">муниципальной </w:t>
      </w:r>
      <w:r w:rsidRPr="00DA02B7">
        <w:rPr>
          <w:sz w:val="28"/>
          <w:szCs w:val="28"/>
        </w:rPr>
        <w:t>услуги.</w:t>
      </w:r>
    </w:p>
    <w:p w14:paraId="3ABA2189" w14:textId="77777777" w:rsidR="00DA5777" w:rsidRPr="00FE1B28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Получение информации по вопросам предоставления </w:t>
      </w:r>
      <w:r>
        <w:rPr>
          <w:sz w:val="28"/>
          <w:szCs w:val="28"/>
        </w:rPr>
        <w:t xml:space="preserve">муниципальной </w:t>
      </w:r>
      <w:r w:rsidRPr="00DA02B7">
        <w:rPr>
          <w:sz w:val="28"/>
          <w:szCs w:val="28"/>
        </w:rPr>
        <w:t>услуги осуществляется бесплатно.</w:t>
      </w:r>
    </w:p>
    <w:p w14:paraId="11A567C1" w14:textId="77777777" w:rsidR="00DA5777" w:rsidRPr="00FE1B28" w:rsidRDefault="00AA1550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5777">
        <w:rPr>
          <w:sz w:val="28"/>
          <w:szCs w:val="28"/>
        </w:rPr>
        <w:t>3.3.</w:t>
      </w:r>
      <w:r w:rsidR="00DA5777" w:rsidRPr="00FE1B28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 xml:space="preserve">При устном обращении заявителя (лично или по телефону) должностное лицо Уполномоченного органа, работник </w:t>
      </w:r>
      <w:r w:rsidR="00DA5777">
        <w:rPr>
          <w:sz w:val="28"/>
          <w:szCs w:val="28"/>
        </w:rPr>
        <w:t>ДОО</w:t>
      </w:r>
      <w:r w:rsidR="00DA5777" w:rsidRPr="00DA02B7">
        <w:rPr>
          <w:sz w:val="28"/>
          <w:szCs w:val="28"/>
        </w:rPr>
        <w:t xml:space="preserve">, осуществляющий консультирование, подробно и в вежливой (корректной) форме информирует </w:t>
      </w:r>
      <w:proofErr w:type="gramStart"/>
      <w:r w:rsidR="00DA5777" w:rsidRPr="00DA02B7">
        <w:rPr>
          <w:sz w:val="28"/>
          <w:szCs w:val="28"/>
        </w:rPr>
        <w:t>обратившихся</w:t>
      </w:r>
      <w:proofErr w:type="gramEnd"/>
      <w:r w:rsidR="00DA5777" w:rsidRPr="00DA02B7">
        <w:rPr>
          <w:sz w:val="28"/>
          <w:szCs w:val="28"/>
        </w:rPr>
        <w:t xml:space="preserve"> по интересующим вопросам.</w:t>
      </w:r>
    </w:p>
    <w:p w14:paraId="118A0892" w14:textId="77777777" w:rsidR="00DA5777" w:rsidRPr="00FE1B28" w:rsidRDefault="00DA5777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Ответ на телефонный звонок должен нач</w:t>
      </w:r>
      <w:r>
        <w:rPr>
          <w:sz w:val="28"/>
          <w:szCs w:val="28"/>
        </w:rPr>
        <w:t>инаться с информации</w:t>
      </w:r>
      <w:r>
        <w:rPr>
          <w:sz w:val="28"/>
          <w:szCs w:val="28"/>
        </w:rPr>
        <w:br/>
      </w:r>
      <w:r w:rsidRPr="00DA02B7">
        <w:rPr>
          <w:sz w:val="28"/>
          <w:szCs w:val="28"/>
        </w:rPr>
        <w:t>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14:paraId="77777804" w14:textId="77777777" w:rsidR="00DA5777" w:rsidRPr="00FE1B28" w:rsidRDefault="00DA5777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Если должностное лицо Уполномоченного органа, работник </w:t>
      </w:r>
      <w:r>
        <w:rPr>
          <w:sz w:val="28"/>
          <w:szCs w:val="28"/>
        </w:rPr>
        <w:t xml:space="preserve">ДОО       </w:t>
      </w:r>
      <w:r w:rsidRPr="00DA02B7">
        <w:rPr>
          <w:sz w:val="28"/>
          <w:szCs w:val="28"/>
        </w:rPr>
        <w:t xml:space="preserve"> не может самостоятельно дать ответ, телефонный звонок</w:t>
      </w:r>
      <w:r w:rsidRPr="00DA02B7">
        <w:rPr>
          <w:i/>
          <w:sz w:val="28"/>
          <w:szCs w:val="28"/>
        </w:rPr>
        <w:t xml:space="preserve"> </w:t>
      </w:r>
      <w:r w:rsidRPr="00DA02B7">
        <w:rPr>
          <w:sz w:val="28"/>
          <w:szCs w:val="28"/>
        </w:rPr>
        <w:t xml:space="preserve">должен быть переадресован (переведен) на другое должностное лицо или </w:t>
      </w:r>
      <w:r w:rsidR="00800A5A">
        <w:rPr>
          <w:sz w:val="28"/>
          <w:szCs w:val="28"/>
        </w:rPr>
        <w:t xml:space="preserve">                           </w:t>
      </w:r>
      <w:r w:rsidRPr="00DA02B7">
        <w:rPr>
          <w:sz w:val="28"/>
          <w:szCs w:val="28"/>
        </w:rPr>
        <w:t xml:space="preserve">же обратившемуся лицу должен быть сообщен телефонный номер, </w:t>
      </w:r>
      <w:r w:rsidR="00800A5A">
        <w:rPr>
          <w:sz w:val="28"/>
          <w:szCs w:val="28"/>
        </w:rPr>
        <w:t xml:space="preserve">                </w:t>
      </w:r>
      <w:r w:rsidRPr="00DA02B7">
        <w:rPr>
          <w:sz w:val="28"/>
          <w:szCs w:val="28"/>
        </w:rPr>
        <w:t>по которому можно будет получить необходимую информацию.</w:t>
      </w:r>
    </w:p>
    <w:p w14:paraId="3D442D63" w14:textId="77777777" w:rsidR="00DA5777" w:rsidRPr="00DA02B7" w:rsidRDefault="00DA5777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Если подготовка ответа требует продолжительного времени, </w:t>
      </w:r>
      <w:r>
        <w:rPr>
          <w:sz w:val="28"/>
          <w:szCs w:val="28"/>
        </w:rPr>
        <w:t xml:space="preserve">                </w:t>
      </w:r>
      <w:r w:rsidRPr="00DA02B7">
        <w:rPr>
          <w:sz w:val="28"/>
          <w:szCs w:val="28"/>
        </w:rPr>
        <w:t>он предлагает заявителю один из следующих вариантов дальнейших действий:</w:t>
      </w:r>
    </w:p>
    <w:p w14:paraId="7B8DF339" w14:textId="77777777" w:rsidR="00DA5777" w:rsidRPr="00FE1B28" w:rsidRDefault="00DA5777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lastRenderedPageBreak/>
        <w:t xml:space="preserve">изложить обращение в письменной форме и направить по электронной почте Уполномоченного органа, </w:t>
      </w:r>
      <w:r>
        <w:rPr>
          <w:sz w:val="28"/>
          <w:szCs w:val="28"/>
        </w:rPr>
        <w:t>ДОО</w:t>
      </w:r>
      <w:r w:rsidRPr="00DA02B7">
        <w:rPr>
          <w:sz w:val="28"/>
          <w:szCs w:val="28"/>
        </w:rPr>
        <w:t xml:space="preserve"> или посредством почтовой связи;</w:t>
      </w:r>
      <w:r w:rsidRPr="00FE1B28">
        <w:rPr>
          <w:sz w:val="28"/>
          <w:szCs w:val="28"/>
        </w:rPr>
        <w:t xml:space="preserve"> </w:t>
      </w:r>
    </w:p>
    <w:p w14:paraId="0FB8BDC2" w14:textId="77777777" w:rsidR="00DA5777" w:rsidRPr="00DA02B7" w:rsidRDefault="00DA5777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назначить другое время для консультаций;</w:t>
      </w:r>
    </w:p>
    <w:p w14:paraId="3D546C41" w14:textId="77777777" w:rsidR="00DA5777" w:rsidRPr="00FE1B28" w:rsidRDefault="00DA5777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прийти лично.</w:t>
      </w:r>
    </w:p>
    <w:p w14:paraId="6AC9DCF7" w14:textId="77777777" w:rsidR="00DA5777" w:rsidRPr="00DA02B7" w:rsidRDefault="00DA5777" w:rsidP="00DA5777">
      <w:pPr>
        <w:tabs>
          <w:tab w:val="left" w:pos="7425"/>
        </w:tabs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Должностное лицо Уполномоченного органа, работник </w:t>
      </w:r>
      <w:r>
        <w:rPr>
          <w:sz w:val="28"/>
          <w:szCs w:val="28"/>
        </w:rPr>
        <w:t>ДОО</w:t>
      </w:r>
      <w:r w:rsidRPr="00DA02B7">
        <w:rPr>
          <w:sz w:val="28"/>
          <w:szCs w:val="28"/>
        </w:rPr>
        <w:t xml:space="preserve"> не вправе осуществлять информирование, выходящее за рамки стандартных процедур</w:t>
      </w:r>
      <w:r>
        <w:rPr>
          <w:sz w:val="28"/>
          <w:szCs w:val="28"/>
        </w:rPr>
        <w:t xml:space="preserve">  </w:t>
      </w:r>
      <w:r w:rsidRPr="00DA02B7">
        <w:rPr>
          <w:sz w:val="28"/>
          <w:szCs w:val="28"/>
        </w:rPr>
        <w:t xml:space="preserve"> и условий предоставления </w:t>
      </w:r>
      <w:r>
        <w:rPr>
          <w:sz w:val="28"/>
          <w:szCs w:val="28"/>
        </w:rPr>
        <w:t>муниципальной</w:t>
      </w:r>
      <w:r w:rsidRPr="00DA02B7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, и влияющее прямо или косвенно </w:t>
      </w:r>
      <w:r w:rsidRPr="00DA02B7">
        <w:rPr>
          <w:sz w:val="28"/>
          <w:szCs w:val="28"/>
        </w:rPr>
        <w:t>на принимаемое решение.</w:t>
      </w:r>
    </w:p>
    <w:p w14:paraId="5D2EEA63" w14:textId="77777777" w:rsidR="00DA5777" w:rsidRPr="00FE1B28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Продолжительность информирования по телефону не должна превышать 10 минут.</w:t>
      </w:r>
    </w:p>
    <w:p w14:paraId="6BE2BF24" w14:textId="77777777" w:rsidR="00DA5777" w:rsidRPr="00FE1B28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Информирование осуществляется в соответствии с графиком приема граждан.</w:t>
      </w:r>
    </w:p>
    <w:p w14:paraId="74CBA67C" w14:textId="77777777" w:rsidR="00DA5777" w:rsidRPr="00FE1B28" w:rsidRDefault="00AA1550" w:rsidP="00800A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5777">
        <w:rPr>
          <w:sz w:val="28"/>
          <w:szCs w:val="28"/>
        </w:rPr>
        <w:t>3.4.</w:t>
      </w:r>
      <w:r w:rsidR="00DA5777" w:rsidRPr="00DA02B7">
        <w:rPr>
          <w:sz w:val="28"/>
          <w:szCs w:val="28"/>
        </w:rPr>
        <w:t xml:space="preserve"> По письменному обращению должностное лицо </w:t>
      </w:r>
      <w:r w:rsidR="00800A5A">
        <w:rPr>
          <w:sz w:val="28"/>
          <w:szCs w:val="28"/>
        </w:rPr>
        <w:t>У</w:t>
      </w:r>
      <w:r w:rsidR="00DA5777" w:rsidRPr="00DA02B7">
        <w:rPr>
          <w:sz w:val="28"/>
          <w:szCs w:val="28"/>
        </w:rPr>
        <w:t xml:space="preserve">полномоченного органа, ответственное за предоставление </w:t>
      </w:r>
      <w:r w:rsidR="00DA5777">
        <w:rPr>
          <w:sz w:val="28"/>
          <w:szCs w:val="28"/>
        </w:rPr>
        <w:t xml:space="preserve"> муниципальной</w:t>
      </w:r>
      <w:r w:rsidR="00DA5777" w:rsidRPr="00DA02B7">
        <w:rPr>
          <w:sz w:val="28"/>
          <w:szCs w:val="28"/>
        </w:rPr>
        <w:t xml:space="preserve"> услуги, работник </w:t>
      </w:r>
      <w:r w:rsidR="00DA5777">
        <w:rPr>
          <w:sz w:val="28"/>
          <w:szCs w:val="28"/>
        </w:rPr>
        <w:t>ДОО</w:t>
      </w:r>
      <w:r w:rsidR="00DA5777" w:rsidRPr="00DA02B7">
        <w:rPr>
          <w:sz w:val="28"/>
          <w:szCs w:val="28"/>
        </w:rPr>
        <w:t xml:space="preserve"> подробно в письменной форме разъясняет гражданину сведения по вопросам, указанным в </w:t>
      </w:r>
      <w:hyperlink w:anchor="Par84" w:history="1">
        <w:r w:rsidR="00DA5777" w:rsidRPr="00DA02B7">
          <w:rPr>
            <w:sz w:val="28"/>
            <w:szCs w:val="28"/>
          </w:rPr>
          <w:t>пункте</w:t>
        </w:r>
      </w:hyperlink>
      <w:r w:rsidR="00DA5777" w:rsidRPr="00DA02B7">
        <w:rPr>
          <w:sz w:val="28"/>
          <w:szCs w:val="28"/>
        </w:rPr>
        <w:t xml:space="preserve"> </w:t>
      </w:r>
      <w:r w:rsidR="00A54788">
        <w:rPr>
          <w:sz w:val="28"/>
          <w:szCs w:val="28"/>
        </w:rPr>
        <w:t>1.</w:t>
      </w:r>
      <w:r w:rsidR="00DA5777">
        <w:rPr>
          <w:sz w:val="28"/>
          <w:szCs w:val="28"/>
        </w:rPr>
        <w:t>3.2</w:t>
      </w:r>
      <w:r w:rsidR="00800A5A">
        <w:rPr>
          <w:sz w:val="28"/>
          <w:szCs w:val="28"/>
        </w:rPr>
        <w:t xml:space="preserve"> а</w:t>
      </w:r>
      <w:r w:rsidR="00DA5777" w:rsidRPr="00DA02B7">
        <w:rPr>
          <w:sz w:val="28"/>
          <w:szCs w:val="28"/>
        </w:rPr>
        <w:t xml:space="preserve">дминистративного </w:t>
      </w:r>
      <w:r w:rsidR="00800A5A">
        <w:rPr>
          <w:sz w:val="28"/>
          <w:szCs w:val="28"/>
        </w:rPr>
        <w:t>р</w:t>
      </w:r>
      <w:r w:rsidR="00DA5777" w:rsidRPr="00DA02B7">
        <w:rPr>
          <w:sz w:val="28"/>
          <w:szCs w:val="28"/>
        </w:rPr>
        <w:t xml:space="preserve">егламента в порядке, установленном Федеральным законом </w:t>
      </w:r>
      <w:r w:rsidR="00B34360">
        <w:rPr>
          <w:sz w:val="28"/>
          <w:szCs w:val="28"/>
        </w:rPr>
        <w:t xml:space="preserve">                                  </w:t>
      </w:r>
      <w:r w:rsidR="00DA5777" w:rsidRPr="00DA02B7">
        <w:rPr>
          <w:sz w:val="28"/>
          <w:szCs w:val="28"/>
        </w:rPr>
        <w:t>от 2 мая 2006 г</w:t>
      </w:r>
      <w:r w:rsidR="0044273C">
        <w:rPr>
          <w:sz w:val="28"/>
          <w:szCs w:val="28"/>
        </w:rPr>
        <w:t>ода</w:t>
      </w:r>
      <w:r w:rsidR="00DA5777" w:rsidRPr="00DA02B7">
        <w:rPr>
          <w:sz w:val="28"/>
          <w:szCs w:val="28"/>
        </w:rPr>
        <w:t xml:space="preserve"> № 59-ФЗ «О порядке рассмотрения обращений граждан Российской Федерации».</w:t>
      </w:r>
    </w:p>
    <w:p w14:paraId="43BEDE27" w14:textId="77777777" w:rsidR="00DA5777" w:rsidRPr="00DA02B7" w:rsidRDefault="00AA1550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5777">
        <w:rPr>
          <w:sz w:val="28"/>
          <w:szCs w:val="28"/>
        </w:rPr>
        <w:t>3.5.</w:t>
      </w:r>
      <w:r w:rsidR="00DA5777" w:rsidRPr="00DA02B7">
        <w:rPr>
          <w:sz w:val="28"/>
          <w:szCs w:val="28"/>
        </w:rPr>
        <w:t xml:space="preserve"> На ЕПГУ размещаются сведения, предусмотренные Положением</w:t>
      </w:r>
      <w:r w:rsidR="00DA5777" w:rsidRPr="00DA02B7">
        <w:rPr>
          <w:sz w:val="28"/>
          <w:szCs w:val="28"/>
        </w:rPr>
        <w:br/>
        <w:t>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г. № 861.</w:t>
      </w:r>
    </w:p>
    <w:p w14:paraId="0C5D68CB" w14:textId="77777777" w:rsidR="00DA5777" w:rsidRPr="00FE1B28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A02B7">
        <w:rPr>
          <w:sz w:val="28"/>
          <w:szCs w:val="28"/>
        </w:rPr>
        <w:t xml:space="preserve">Доступ к информации о сроках, порядке предоставления </w:t>
      </w:r>
      <w:r>
        <w:rPr>
          <w:sz w:val="28"/>
          <w:szCs w:val="28"/>
        </w:rPr>
        <w:t xml:space="preserve"> муниципальной</w:t>
      </w:r>
      <w:r w:rsidRPr="00DA02B7">
        <w:rPr>
          <w:sz w:val="28"/>
          <w:szCs w:val="28"/>
        </w:rPr>
        <w:t xml:space="preserve"> услуги и документах, необходимых дл</w:t>
      </w:r>
      <w:r>
        <w:rPr>
          <w:sz w:val="28"/>
          <w:szCs w:val="28"/>
        </w:rPr>
        <w:t xml:space="preserve">я предоставления </w:t>
      </w:r>
      <w:r w:rsidRPr="00DA02B7">
        <w:rPr>
          <w:sz w:val="28"/>
          <w:szCs w:val="28"/>
        </w:rPr>
        <w:t xml:space="preserve"> муни</w:t>
      </w:r>
      <w:r>
        <w:rPr>
          <w:sz w:val="28"/>
          <w:szCs w:val="28"/>
        </w:rPr>
        <w:t>ципальной</w:t>
      </w:r>
      <w:r w:rsidRPr="00DA02B7">
        <w:rPr>
          <w:sz w:val="28"/>
          <w:szCs w:val="28"/>
        </w:rPr>
        <w:t xml:space="preserve"> услуги,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14:paraId="7689F96D" w14:textId="77777777" w:rsidR="00DA5777" w:rsidRPr="00DA02B7" w:rsidRDefault="00AA1550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5777">
        <w:rPr>
          <w:sz w:val="28"/>
          <w:szCs w:val="28"/>
        </w:rPr>
        <w:t>3.6</w:t>
      </w:r>
      <w:r w:rsidR="00DA5777" w:rsidRPr="00DA02B7">
        <w:rPr>
          <w:sz w:val="28"/>
          <w:szCs w:val="28"/>
        </w:rPr>
        <w:t xml:space="preserve">. На официальном сайте Уполномоченного органа, на стендах </w:t>
      </w:r>
      <w:r w:rsidR="00DA5777">
        <w:rPr>
          <w:sz w:val="28"/>
          <w:szCs w:val="28"/>
        </w:rPr>
        <w:t xml:space="preserve">            </w:t>
      </w:r>
      <w:r w:rsidR="00DA5777" w:rsidRPr="00DA02B7">
        <w:rPr>
          <w:sz w:val="28"/>
          <w:szCs w:val="28"/>
        </w:rPr>
        <w:t>в местах предоставления мун</w:t>
      </w:r>
      <w:r w:rsidR="00DA5777">
        <w:rPr>
          <w:sz w:val="28"/>
          <w:szCs w:val="28"/>
        </w:rPr>
        <w:t>иципальной</w:t>
      </w:r>
      <w:r w:rsidR="00DA5777" w:rsidRPr="00DA02B7">
        <w:rPr>
          <w:sz w:val="28"/>
          <w:szCs w:val="28"/>
        </w:rPr>
        <w:t xml:space="preserve"> услуги в </w:t>
      </w:r>
      <w:r w:rsidR="00DA5777">
        <w:rPr>
          <w:sz w:val="28"/>
          <w:szCs w:val="28"/>
        </w:rPr>
        <w:t>ДОО</w:t>
      </w:r>
      <w:r w:rsidR="00DA5777" w:rsidRPr="00DA02B7">
        <w:rPr>
          <w:sz w:val="28"/>
          <w:szCs w:val="28"/>
        </w:rPr>
        <w:t xml:space="preserve"> размещается следующая справочная информация:</w:t>
      </w:r>
    </w:p>
    <w:p w14:paraId="2632C7F4" w14:textId="77777777" w:rsidR="00DA5777" w:rsidRPr="00FE1B28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о месте нахождения и графике работы Уполномоченного органа </w:t>
      </w:r>
      <w:r>
        <w:rPr>
          <w:sz w:val="28"/>
          <w:szCs w:val="28"/>
        </w:rPr>
        <w:t xml:space="preserve">            </w:t>
      </w:r>
      <w:r w:rsidRPr="00DA02B7">
        <w:rPr>
          <w:sz w:val="28"/>
          <w:szCs w:val="28"/>
        </w:rPr>
        <w:t xml:space="preserve">и </w:t>
      </w:r>
      <w:r>
        <w:rPr>
          <w:sz w:val="28"/>
          <w:szCs w:val="28"/>
        </w:rPr>
        <w:t>ДОО</w:t>
      </w:r>
      <w:r w:rsidRPr="00DA02B7">
        <w:rPr>
          <w:sz w:val="28"/>
          <w:szCs w:val="28"/>
        </w:rPr>
        <w:t>;</w:t>
      </w:r>
    </w:p>
    <w:p w14:paraId="052DB123" w14:textId="77777777" w:rsidR="00DA5777" w:rsidRPr="00DA02B7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справочные телефоны</w:t>
      </w:r>
      <w:r>
        <w:rPr>
          <w:sz w:val="28"/>
          <w:szCs w:val="28"/>
        </w:rPr>
        <w:t xml:space="preserve"> ДОО</w:t>
      </w:r>
      <w:r w:rsidRPr="00DA02B7">
        <w:rPr>
          <w:sz w:val="28"/>
          <w:szCs w:val="28"/>
        </w:rPr>
        <w:t>;</w:t>
      </w:r>
    </w:p>
    <w:p w14:paraId="44F148DB" w14:textId="77777777" w:rsidR="00DA5777" w:rsidRPr="00FE1B28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в информационно-телекоммуникационной сети «Интернет».</w:t>
      </w:r>
    </w:p>
    <w:p w14:paraId="7784DBC9" w14:textId="77777777" w:rsidR="00DA5777" w:rsidRPr="00DA02B7" w:rsidRDefault="00AA1550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A5777">
        <w:rPr>
          <w:sz w:val="28"/>
          <w:szCs w:val="28"/>
        </w:rPr>
        <w:t>3.7</w:t>
      </w:r>
      <w:r w:rsidR="00DA5777" w:rsidRPr="00DA02B7">
        <w:rPr>
          <w:sz w:val="28"/>
          <w:szCs w:val="28"/>
        </w:rPr>
        <w:t xml:space="preserve">. В залах ожидания Уполномоченного органа размещаются нормативные правовые акты, регулирующие порядок предоставления </w:t>
      </w:r>
      <w:r w:rsidR="00DA5777">
        <w:rPr>
          <w:sz w:val="28"/>
          <w:szCs w:val="28"/>
        </w:rPr>
        <w:t xml:space="preserve"> муниципальной  услуги, в том числе а</w:t>
      </w:r>
      <w:r w:rsidR="00DA5777" w:rsidRPr="00DA02B7">
        <w:rPr>
          <w:sz w:val="28"/>
          <w:szCs w:val="28"/>
        </w:rPr>
        <w:t>дми</w:t>
      </w:r>
      <w:r w:rsidR="00DA5777">
        <w:rPr>
          <w:sz w:val="28"/>
          <w:szCs w:val="28"/>
        </w:rPr>
        <w:t>нистративный регламент, которые</w:t>
      </w:r>
      <w:r w:rsidR="00DA5777">
        <w:rPr>
          <w:sz w:val="28"/>
          <w:szCs w:val="28"/>
        </w:rPr>
        <w:br/>
      </w:r>
      <w:r w:rsidR="00DA5777" w:rsidRPr="00DA02B7">
        <w:rPr>
          <w:sz w:val="28"/>
          <w:szCs w:val="28"/>
        </w:rPr>
        <w:t>по требованию заявителя предоставляются ему для ознакомления.</w:t>
      </w:r>
    </w:p>
    <w:p w14:paraId="3EF0B33E" w14:textId="77777777" w:rsidR="00DA5777" w:rsidRPr="00FE1B28" w:rsidRDefault="00AA1550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DA5777">
        <w:rPr>
          <w:sz w:val="28"/>
          <w:szCs w:val="28"/>
        </w:rPr>
        <w:t>3.8</w:t>
      </w:r>
      <w:r w:rsidR="00DA5777" w:rsidRPr="00DA02B7">
        <w:rPr>
          <w:sz w:val="28"/>
          <w:szCs w:val="28"/>
        </w:rPr>
        <w:t xml:space="preserve">. Размещение информации о порядке предоставления </w:t>
      </w:r>
      <w:r w:rsidR="00DA5777">
        <w:rPr>
          <w:sz w:val="28"/>
          <w:szCs w:val="28"/>
        </w:rPr>
        <w:t>муниципальной</w:t>
      </w:r>
      <w:r w:rsidR="00DA5777" w:rsidRPr="00DA02B7">
        <w:rPr>
          <w:sz w:val="28"/>
          <w:szCs w:val="28"/>
        </w:rPr>
        <w:t xml:space="preserve"> услуги на информационных стендах в помещении </w:t>
      </w:r>
      <w:r w:rsidR="00B34360">
        <w:rPr>
          <w:sz w:val="28"/>
          <w:szCs w:val="28"/>
        </w:rPr>
        <w:t xml:space="preserve">                      </w:t>
      </w:r>
      <w:r w:rsidR="00DA5777">
        <w:rPr>
          <w:sz w:val="28"/>
          <w:szCs w:val="28"/>
        </w:rPr>
        <w:t>ДОО</w:t>
      </w:r>
      <w:r w:rsidR="00DA5777" w:rsidRPr="00DA02B7">
        <w:rPr>
          <w:sz w:val="28"/>
          <w:szCs w:val="28"/>
        </w:rPr>
        <w:t xml:space="preserve"> осуществляется с учетом требований к</w:t>
      </w:r>
      <w:r w:rsidR="00DA5777">
        <w:rPr>
          <w:sz w:val="28"/>
          <w:szCs w:val="28"/>
        </w:rPr>
        <w:t xml:space="preserve"> информированию, установленных а</w:t>
      </w:r>
      <w:r w:rsidR="00DA5777" w:rsidRPr="00DA02B7">
        <w:rPr>
          <w:sz w:val="28"/>
          <w:szCs w:val="28"/>
        </w:rPr>
        <w:t>дминистративным регламентом.</w:t>
      </w:r>
    </w:p>
    <w:p w14:paraId="331929DD" w14:textId="77777777" w:rsidR="00DA5777" w:rsidRDefault="00AA1550" w:rsidP="005226FE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1.</w:t>
      </w:r>
      <w:r w:rsidR="00DA5777">
        <w:rPr>
          <w:sz w:val="28"/>
        </w:rPr>
        <w:t>3.9</w:t>
      </w:r>
      <w:r w:rsidR="00DA5777" w:rsidRPr="00DA02B7">
        <w:rPr>
          <w:sz w:val="28"/>
        </w:rPr>
        <w:t xml:space="preserve">. </w:t>
      </w:r>
      <w:proofErr w:type="gramStart"/>
      <w:r w:rsidR="00DA5777" w:rsidRPr="00DA02B7">
        <w:rPr>
          <w:sz w:val="28"/>
        </w:rPr>
        <w:t xml:space="preserve">Информация о ходе рассмотрения заявления о предоставлении </w:t>
      </w:r>
      <w:r w:rsidR="00DA5777">
        <w:rPr>
          <w:sz w:val="28"/>
          <w:szCs w:val="28"/>
        </w:rPr>
        <w:t>муниципальной</w:t>
      </w:r>
      <w:r w:rsidR="00DA5777" w:rsidRPr="00DA02B7">
        <w:rPr>
          <w:sz w:val="28"/>
        </w:rPr>
        <w:t xml:space="preserve"> услуги и о результатах предоставления </w:t>
      </w:r>
      <w:r w:rsidR="00DA5777">
        <w:rPr>
          <w:sz w:val="28"/>
          <w:szCs w:val="28"/>
        </w:rPr>
        <w:t>муниципальной</w:t>
      </w:r>
      <w:r w:rsidR="00DA5777" w:rsidRPr="00DA02B7">
        <w:rPr>
          <w:sz w:val="28"/>
        </w:rPr>
        <w:t xml:space="preserve"> услуги</w:t>
      </w:r>
      <w:r w:rsidR="00DA5777">
        <w:rPr>
          <w:sz w:val="28"/>
        </w:rPr>
        <w:t xml:space="preserve"> может быть получена заявителем</w:t>
      </w:r>
      <w:r w:rsidR="005226FE">
        <w:rPr>
          <w:sz w:val="28"/>
        </w:rPr>
        <w:t xml:space="preserve"> </w:t>
      </w:r>
      <w:r w:rsidR="00DA5777" w:rsidRPr="00DA02B7">
        <w:rPr>
          <w:sz w:val="28"/>
        </w:rPr>
        <w:t xml:space="preserve">в личном кабинете на </w:t>
      </w:r>
      <w:r w:rsidR="00DA5777" w:rsidRPr="00DA02B7">
        <w:rPr>
          <w:sz w:val="28"/>
          <w:szCs w:val="28"/>
        </w:rPr>
        <w:t>ЕПГУ</w:t>
      </w:r>
      <w:r w:rsidR="00DA5777">
        <w:rPr>
          <w:sz w:val="28"/>
        </w:rPr>
        <w:t xml:space="preserve">, </w:t>
      </w:r>
      <w:r w:rsidR="005226FE">
        <w:rPr>
          <w:sz w:val="28"/>
        </w:rPr>
        <w:t xml:space="preserve">              </w:t>
      </w:r>
      <w:r w:rsidR="00DA5777">
        <w:rPr>
          <w:sz w:val="28"/>
        </w:rPr>
        <w:t xml:space="preserve">а </w:t>
      </w:r>
      <w:r w:rsidR="005226FE">
        <w:rPr>
          <w:sz w:val="28"/>
        </w:rPr>
        <w:t>т</w:t>
      </w:r>
      <w:r w:rsidR="00DA5777">
        <w:rPr>
          <w:sz w:val="28"/>
        </w:rPr>
        <w:t>акже в соответствующей</w:t>
      </w:r>
      <w:r w:rsidR="00DA5777" w:rsidRPr="00DA02B7">
        <w:rPr>
          <w:sz w:val="28"/>
        </w:rPr>
        <w:t xml:space="preserve"> </w:t>
      </w:r>
      <w:r w:rsidR="00DA5777">
        <w:rPr>
          <w:sz w:val="28"/>
        </w:rPr>
        <w:t xml:space="preserve">ДОО </w:t>
      </w:r>
      <w:r w:rsidR="00DA5777" w:rsidRPr="00DA02B7">
        <w:rPr>
          <w:sz w:val="28"/>
        </w:rPr>
        <w:t xml:space="preserve">при обращении заявителя лично, </w:t>
      </w:r>
      <w:r w:rsidR="005226FE">
        <w:rPr>
          <w:sz w:val="28"/>
        </w:rPr>
        <w:t xml:space="preserve">                </w:t>
      </w:r>
      <w:r w:rsidR="00DA5777" w:rsidRPr="00DA02B7">
        <w:rPr>
          <w:sz w:val="28"/>
        </w:rPr>
        <w:t>по телефону, посредством электронной почты</w:t>
      </w:r>
      <w:r w:rsidR="00DA5777">
        <w:rPr>
          <w:sz w:val="28"/>
        </w:rPr>
        <w:t>.</w:t>
      </w:r>
      <w:r w:rsidR="00DA5777" w:rsidRPr="00DA02B7">
        <w:rPr>
          <w:sz w:val="28"/>
        </w:rPr>
        <w:t xml:space="preserve"> </w:t>
      </w:r>
      <w:proofErr w:type="gramEnd"/>
    </w:p>
    <w:p w14:paraId="6767E30B" w14:textId="77777777" w:rsidR="00B34360" w:rsidRPr="00FE1B28" w:rsidRDefault="00B34360" w:rsidP="005226FE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14:paraId="573C785C" w14:textId="1615BC52" w:rsidR="00B34360" w:rsidRPr="000F1500" w:rsidRDefault="00DA5777" w:rsidP="000F1500">
      <w:pPr>
        <w:pStyle w:val="ad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F1500">
        <w:rPr>
          <w:b/>
          <w:bCs/>
          <w:sz w:val="28"/>
          <w:szCs w:val="28"/>
        </w:rPr>
        <w:t>Стандарт предоставления муниципальной</w:t>
      </w:r>
      <w:r w:rsidRPr="000F1500">
        <w:rPr>
          <w:sz w:val="28"/>
          <w:szCs w:val="28"/>
        </w:rPr>
        <w:t xml:space="preserve"> </w:t>
      </w:r>
      <w:r w:rsidRPr="000F1500">
        <w:rPr>
          <w:b/>
          <w:bCs/>
          <w:sz w:val="28"/>
          <w:szCs w:val="28"/>
        </w:rPr>
        <w:t>услуги</w:t>
      </w:r>
    </w:p>
    <w:p w14:paraId="5A7D5AEA" w14:textId="77777777" w:rsidR="000F1500" w:rsidRPr="000F1500" w:rsidRDefault="000F1500" w:rsidP="000F1500">
      <w:pPr>
        <w:pStyle w:val="ad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5E24D3E" w14:textId="77777777" w:rsidR="00DA5777" w:rsidRDefault="0044273C" w:rsidP="00DA5777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DA5777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 w:rsidR="00DA5777" w:rsidRPr="000E1A55">
        <w:rPr>
          <w:b/>
          <w:bCs/>
          <w:sz w:val="28"/>
          <w:szCs w:val="28"/>
        </w:rPr>
        <w:t xml:space="preserve">Наименование </w:t>
      </w:r>
      <w:r w:rsidR="00DA5777">
        <w:rPr>
          <w:b/>
          <w:bCs/>
          <w:sz w:val="28"/>
          <w:szCs w:val="28"/>
        </w:rPr>
        <w:t>муниципальной</w:t>
      </w:r>
      <w:r w:rsidR="00DA5777" w:rsidRPr="000E1A55">
        <w:rPr>
          <w:b/>
          <w:bCs/>
          <w:sz w:val="28"/>
          <w:szCs w:val="28"/>
        </w:rPr>
        <w:t xml:space="preserve"> услуги</w:t>
      </w:r>
    </w:p>
    <w:p w14:paraId="2235D13E" w14:textId="392F48FF" w:rsidR="00B34360" w:rsidRDefault="00DA5777" w:rsidP="000D77A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Наименование предоставляемой муниципальной</w:t>
      </w:r>
      <w:r w:rsidRPr="003C729A"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>и:</w:t>
      </w:r>
      <w:r w:rsidRPr="003C729A">
        <w:rPr>
          <w:bCs/>
          <w:sz w:val="28"/>
          <w:szCs w:val="28"/>
        </w:rPr>
        <w:t xml:space="preserve"> </w:t>
      </w:r>
      <w:r w:rsidRPr="00515E94">
        <w:rPr>
          <w:sz w:val="28"/>
          <w:szCs w:val="28"/>
        </w:rPr>
        <w:t xml:space="preserve">«Постановка на учет и направление детей </w:t>
      </w:r>
      <w:r>
        <w:rPr>
          <w:sz w:val="28"/>
          <w:szCs w:val="28"/>
        </w:rPr>
        <w:t xml:space="preserve"> </w:t>
      </w:r>
      <w:r w:rsidRPr="00515E94">
        <w:rPr>
          <w:sz w:val="28"/>
          <w:szCs w:val="28"/>
        </w:rPr>
        <w:t xml:space="preserve">в образовательные </w:t>
      </w:r>
      <w:r>
        <w:rPr>
          <w:sz w:val="28"/>
          <w:szCs w:val="28"/>
        </w:rPr>
        <w:t>учреждения</w:t>
      </w:r>
      <w:r w:rsidRPr="00515E94">
        <w:rPr>
          <w:sz w:val="28"/>
          <w:szCs w:val="28"/>
        </w:rPr>
        <w:t>, реализующие образовательные программы дошкольного образования»</w:t>
      </w:r>
      <w:r w:rsidRPr="00515E94">
        <w:rPr>
          <w:bCs/>
          <w:sz w:val="28"/>
          <w:szCs w:val="28"/>
        </w:rPr>
        <w:t>.</w:t>
      </w:r>
    </w:p>
    <w:p w14:paraId="2477AF3F" w14:textId="77777777" w:rsidR="000F1500" w:rsidRPr="000D77AD" w:rsidRDefault="000F1500" w:rsidP="000D77AD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14:paraId="05A8EC94" w14:textId="77777777" w:rsidR="00DA5777" w:rsidRPr="00FE1B28" w:rsidRDefault="00AA1550" w:rsidP="00DA5777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DA5777">
        <w:rPr>
          <w:b/>
          <w:bCs/>
          <w:sz w:val="28"/>
          <w:szCs w:val="28"/>
        </w:rPr>
        <w:t xml:space="preserve">2. </w:t>
      </w:r>
      <w:r w:rsidR="00DA5777" w:rsidRPr="00FE1B28">
        <w:rPr>
          <w:b/>
          <w:bCs/>
          <w:sz w:val="28"/>
          <w:szCs w:val="28"/>
        </w:rPr>
        <w:t>Наименование органа</w:t>
      </w:r>
      <w:r w:rsidR="00DA5777">
        <w:rPr>
          <w:b/>
          <w:bCs/>
          <w:sz w:val="28"/>
          <w:szCs w:val="28"/>
        </w:rPr>
        <w:t xml:space="preserve"> государственной власти, органа</w:t>
      </w:r>
      <w:r w:rsidR="00DA5777" w:rsidRPr="00FE1B28">
        <w:rPr>
          <w:b/>
          <w:bCs/>
          <w:sz w:val="28"/>
          <w:szCs w:val="28"/>
        </w:rPr>
        <w:t xml:space="preserve"> местного самоуправления (организации), предоставляющего муниципальную</w:t>
      </w:r>
      <w:r w:rsidR="00DA5777">
        <w:rPr>
          <w:b/>
          <w:bCs/>
          <w:sz w:val="28"/>
          <w:szCs w:val="28"/>
        </w:rPr>
        <w:t xml:space="preserve"> </w:t>
      </w:r>
      <w:r w:rsidR="00DA5777" w:rsidRPr="00FE1B28">
        <w:rPr>
          <w:b/>
          <w:bCs/>
          <w:sz w:val="28"/>
          <w:szCs w:val="28"/>
        </w:rPr>
        <w:t>услугу</w:t>
      </w:r>
    </w:p>
    <w:p w14:paraId="3C888DF5" w14:textId="77777777" w:rsidR="00DA5777" w:rsidRPr="00DA02B7" w:rsidRDefault="00AA1550" w:rsidP="00DA57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="00DA5777" w:rsidRPr="00DA02B7">
        <w:rPr>
          <w:rFonts w:eastAsia="Calibri"/>
          <w:sz w:val="28"/>
          <w:szCs w:val="28"/>
        </w:rPr>
        <w:t>2.</w:t>
      </w:r>
      <w:r w:rsidR="00DA5777">
        <w:rPr>
          <w:rFonts w:eastAsia="Calibri"/>
          <w:sz w:val="28"/>
          <w:szCs w:val="28"/>
        </w:rPr>
        <w:t>1</w:t>
      </w:r>
      <w:r w:rsidR="00DA5777" w:rsidRPr="00DA02B7">
        <w:rPr>
          <w:rFonts w:eastAsia="Calibri"/>
          <w:sz w:val="28"/>
          <w:szCs w:val="28"/>
        </w:rPr>
        <w:t xml:space="preserve">. </w:t>
      </w:r>
      <w:r w:rsidR="00DA5777">
        <w:rPr>
          <w:rFonts w:eastAsia="Calibri"/>
          <w:sz w:val="28"/>
          <w:szCs w:val="28"/>
        </w:rPr>
        <w:t>М</w:t>
      </w:r>
      <w:r w:rsidR="00DA5777" w:rsidRPr="00DA02B7">
        <w:rPr>
          <w:rFonts w:eastAsia="Calibri"/>
          <w:sz w:val="28"/>
          <w:szCs w:val="28"/>
        </w:rPr>
        <w:t>униципальная услуга предоставляется Уполномоченным органом</w:t>
      </w:r>
      <w:r w:rsidR="00DA5777">
        <w:rPr>
          <w:rFonts w:eastAsia="Calibri"/>
          <w:sz w:val="28"/>
          <w:szCs w:val="28"/>
        </w:rPr>
        <w:t xml:space="preserve"> -</w:t>
      </w:r>
      <w:r w:rsidR="00DA5777" w:rsidRPr="00DA02B7">
        <w:rPr>
          <w:rFonts w:eastAsia="Calibri"/>
          <w:sz w:val="28"/>
          <w:szCs w:val="28"/>
        </w:rPr>
        <w:t xml:space="preserve"> </w:t>
      </w:r>
      <w:r w:rsidR="00DA5777">
        <w:rPr>
          <w:rFonts w:eastAsia="Calibri"/>
          <w:sz w:val="28"/>
          <w:szCs w:val="28"/>
        </w:rPr>
        <w:t xml:space="preserve">управлением образования Администрации </w:t>
      </w:r>
      <w:r w:rsidR="007021D4">
        <w:rPr>
          <w:rFonts w:eastAsia="Calibri"/>
          <w:sz w:val="28"/>
          <w:szCs w:val="28"/>
        </w:rPr>
        <w:t>Некрасовского</w:t>
      </w:r>
      <w:r w:rsidR="00DA5777">
        <w:rPr>
          <w:rFonts w:eastAsia="Calibri"/>
          <w:sz w:val="28"/>
          <w:szCs w:val="28"/>
        </w:rPr>
        <w:t xml:space="preserve"> муниципального района (в части направления детей в </w:t>
      </w:r>
      <w:r w:rsidR="00DA5777" w:rsidRPr="00515E94">
        <w:rPr>
          <w:sz w:val="28"/>
          <w:szCs w:val="28"/>
        </w:rPr>
        <w:t xml:space="preserve">образовательные </w:t>
      </w:r>
      <w:r w:rsidR="00DA5777">
        <w:rPr>
          <w:sz w:val="28"/>
          <w:szCs w:val="28"/>
        </w:rPr>
        <w:t>учреждения</w:t>
      </w:r>
      <w:r w:rsidR="00DA5777" w:rsidRPr="00515E94">
        <w:rPr>
          <w:sz w:val="28"/>
          <w:szCs w:val="28"/>
        </w:rPr>
        <w:t>, реализующие образовательные программы дошкольного образования</w:t>
      </w:r>
      <w:r w:rsidR="00DA5777">
        <w:rPr>
          <w:sz w:val="28"/>
          <w:szCs w:val="28"/>
        </w:rPr>
        <w:t>)</w:t>
      </w:r>
      <w:r w:rsidR="00DA5777">
        <w:rPr>
          <w:rFonts w:eastAsia="Calibri"/>
          <w:sz w:val="28"/>
          <w:szCs w:val="28"/>
        </w:rPr>
        <w:t xml:space="preserve">. </w:t>
      </w:r>
    </w:p>
    <w:p w14:paraId="5DBABF94" w14:textId="77777777" w:rsidR="00DA5777" w:rsidRDefault="00AA1550" w:rsidP="00DA5777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="00DA5777" w:rsidRPr="00E34761">
        <w:rPr>
          <w:rFonts w:eastAsia="Calibri"/>
          <w:sz w:val="28"/>
          <w:szCs w:val="28"/>
        </w:rPr>
        <w:t>2.</w:t>
      </w:r>
      <w:r w:rsidR="00DA5777">
        <w:rPr>
          <w:rFonts w:eastAsia="Calibri"/>
          <w:sz w:val="28"/>
          <w:szCs w:val="28"/>
        </w:rPr>
        <w:t>2</w:t>
      </w:r>
      <w:r w:rsidR="00DA5777" w:rsidRPr="00E34761">
        <w:rPr>
          <w:rFonts w:eastAsia="Calibri"/>
          <w:sz w:val="28"/>
          <w:szCs w:val="28"/>
        </w:rPr>
        <w:t xml:space="preserve">. В предоставлении муниципальной услуги принимают участие </w:t>
      </w:r>
      <w:r w:rsidR="00DA5777">
        <w:rPr>
          <w:rFonts w:eastAsia="Calibri"/>
          <w:sz w:val="28"/>
          <w:szCs w:val="28"/>
        </w:rPr>
        <w:t>подведомственные управл</w:t>
      </w:r>
      <w:r w:rsidR="007021D4">
        <w:rPr>
          <w:rFonts w:eastAsia="Calibri"/>
          <w:sz w:val="28"/>
          <w:szCs w:val="28"/>
        </w:rPr>
        <w:t>ению образования Администрации Н</w:t>
      </w:r>
      <w:r w:rsidR="00DA5777">
        <w:rPr>
          <w:rFonts w:eastAsia="Calibri"/>
          <w:sz w:val="28"/>
          <w:szCs w:val="28"/>
        </w:rPr>
        <w:t xml:space="preserve">МР </w:t>
      </w:r>
      <w:r w:rsidR="007021D4">
        <w:rPr>
          <w:rFonts w:eastAsia="Calibri"/>
          <w:iCs/>
          <w:sz w:val="28"/>
          <w:szCs w:val="28"/>
        </w:rPr>
        <w:t>ДОО Н</w:t>
      </w:r>
      <w:r w:rsidR="00DA5777">
        <w:rPr>
          <w:rFonts w:eastAsia="Calibri"/>
          <w:iCs/>
          <w:sz w:val="28"/>
          <w:szCs w:val="28"/>
        </w:rPr>
        <w:t>МР</w:t>
      </w:r>
      <w:r w:rsidR="00DA5777" w:rsidRPr="002A6BDE">
        <w:rPr>
          <w:rFonts w:eastAsia="Calibri"/>
          <w:sz w:val="28"/>
          <w:szCs w:val="28"/>
        </w:rPr>
        <w:t xml:space="preserve"> </w:t>
      </w:r>
      <w:r w:rsidR="00DA5777">
        <w:rPr>
          <w:rFonts w:eastAsia="Calibri"/>
          <w:sz w:val="28"/>
          <w:szCs w:val="28"/>
        </w:rPr>
        <w:t>(в части постановки на учет)</w:t>
      </w:r>
      <w:r w:rsidR="00DA5777">
        <w:rPr>
          <w:rFonts w:eastAsia="Calibri"/>
          <w:iCs/>
          <w:sz w:val="28"/>
          <w:szCs w:val="28"/>
        </w:rPr>
        <w:t>, перечень которых приведен  в Приложении №1 к административному регламенту.</w:t>
      </w:r>
    </w:p>
    <w:p w14:paraId="1E8AC90C" w14:textId="77777777" w:rsidR="000F1500" w:rsidRDefault="000F1500" w:rsidP="00DA5777">
      <w:pPr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</w:rPr>
      </w:pPr>
    </w:p>
    <w:p w14:paraId="605466DB" w14:textId="77777777" w:rsidR="00DA5777" w:rsidRPr="00270D6E" w:rsidRDefault="00AA1550" w:rsidP="00B32B94">
      <w:pPr>
        <w:tabs>
          <w:tab w:val="left" w:pos="1268"/>
        </w:tabs>
        <w:spacing w:line="322" w:lineRule="exact"/>
        <w:ind w:right="20" w:firstLine="709"/>
        <w:jc w:val="center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2.</w:t>
      </w:r>
      <w:r w:rsidR="00DA5777" w:rsidRPr="00270D6E">
        <w:rPr>
          <w:rFonts w:eastAsia="Arial Unicode MS"/>
          <w:b/>
          <w:sz w:val="28"/>
          <w:szCs w:val="28"/>
        </w:rPr>
        <w:t>3. Межведомственное взаимодействие</w:t>
      </w:r>
    </w:p>
    <w:p w14:paraId="20FAD473" w14:textId="77777777" w:rsidR="00696233" w:rsidRDefault="00AA1550" w:rsidP="00DA57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="00DA5777">
        <w:rPr>
          <w:rFonts w:eastAsia="Calibri"/>
          <w:sz w:val="28"/>
          <w:szCs w:val="28"/>
        </w:rPr>
        <w:t xml:space="preserve">3.1. </w:t>
      </w:r>
      <w:r w:rsidR="00696233">
        <w:rPr>
          <w:rFonts w:eastAsia="Calibri"/>
          <w:sz w:val="28"/>
          <w:szCs w:val="28"/>
        </w:rPr>
        <w:t>Подтверждение информации (данных)</w:t>
      </w:r>
      <w:r w:rsidR="00696233" w:rsidRPr="00696233">
        <w:rPr>
          <w:rFonts w:eastAsia="Calibri"/>
          <w:sz w:val="28"/>
          <w:szCs w:val="28"/>
        </w:rPr>
        <w:t>, представленной в заявлении для направления, может производиться:</w:t>
      </w:r>
    </w:p>
    <w:p w14:paraId="51B5010A" w14:textId="77777777" w:rsidR="00696233" w:rsidRPr="00696233" w:rsidRDefault="00696233" w:rsidP="006962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96233">
        <w:rPr>
          <w:rFonts w:eastAsia="Calibri"/>
          <w:sz w:val="28"/>
          <w:szCs w:val="28"/>
        </w:rPr>
        <w:t xml:space="preserve">путем </w:t>
      </w:r>
      <w:proofErr w:type="gramStart"/>
      <w:r w:rsidRPr="00696233">
        <w:rPr>
          <w:rFonts w:eastAsia="Calibri"/>
          <w:sz w:val="28"/>
          <w:szCs w:val="28"/>
        </w:rPr>
        <w:t>проверки</w:t>
      </w:r>
      <w:proofErr w:type="gramEnd"/>
      <w:r w:rsidRPr="00696233">
        <w:rPr>
          <w:rFonts w:eastAsia="Calibri"/>
          <w:sz w:val="28"/>
          <w:szCs w:val="28"/>
        </w:rPr>
        <w:t xml:space="preserve"> уполномоченным должностным лицом органа управления в сфере образования, предоставленных лично заявителем документов, подтверждающих информацию (данные), указанную в заявлении;</w:t>
      </w:r>
    </w:p>
    <w:p w14:paraId="27F5BE7E" w14:textId="77777777" w:rsidR="00696233" w:rsidRPr="00696233" w:rsidRDefault="00696233" w:rsidP="006962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96233">
        <w:rPr>
          <w:rFonts w:eastAsia="Calibri"/>
          <w:sz w:val="28"/>
          <w:szCs w:val="28"/>
        </w:rPr>
        <w:t xml:space="preserve">путем проверки уполномоченным должностным лицом органа управления в сфере образования информации (данных) о </w:t>
      </w:r>
      <w:proofErr w:type="gramStart"/>
      <w:r w:rsidRPr="00696233">
        <w:rPr>
          <w:rFonts w:eastAsia="Calibri"/>
          <w:sz w:val="28"/>
          <w:szCs w:val="28"/>
        </w:rPr>
        <w:t>свидетельстве</w:t>
      </w:r>
      <w:proofErr w:type="gramEnd"/>
      <w:r w:rsidRPr="00696233">
        <w:rPr>
          <w:rFonts w:eastAsia="Calibri"/>
          <w:sz w:val="28"/>
          <w:szCs w:val="28"/>
        </w:rPr>
        <w:t xml:space="preserve"> о рождении ребенка через направление запросов в органы записи актов гражданского состояния в рамках межведомственного взаимодействия, в том числе с использованием системы межведомственного электронного взаимодействия;</w:t>
      </w:r>
    </w:p>
    <w:p w14:paraId="1999A3CB" w14:textId="77777777" w:rsidR="00696233" w:rsidRPr="00696233" w:rsidRDefault="00696233" w:rsidP="006962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96233">
        <w:rPr>
          <w:rFonts w:eastAsia="Calibri"/>
          <w:sz w:val="28"/>
          <w:szCs w:val="28"/>
        </w:rPr>
        <w:t xml:space="preserve">путем проверки информации (данных) уполномоченным должностным лицом органа управления в сфере образования о месте жительства ребенка </w:t>
      </w:r>
      <w:r w:rsidRPr="00696233">
        <w:rPr>
          <w:rFonts w:eastAsia="Calibri"/>
          <w:sz w:val="28"/>
          <w:szCs w:val="28"/>
        </w:rPr>
        <w:lastRenderedPageBreak/>
        <w:t>через направление запросов в рамках межведомственного взаимодействия в Министерство внутренних дел Российской Федерации, в том числе с использованием системы межведомственного электронного взаимодействия;</w:t>
      </w:r>
    </w:p>
    <w:p w14:paraId="362D692E" w14:textId="77777777" w:rsidR="00696233" w:rsidRPr="00696233" w:rsidRDefault="00696233" w:rsidP="006962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96233">
        <w:rPr>
          <w:rFonts w:eastAsia="Calibri"/>
          <w:sz w:val="28"/>
          <w:szCs w:val="28"/>
        </w:rPr>
        <w:t xml:space="preserve">путем проверки информации (данных) уполномоченным должностным лицом органа управления в сфере образования о потребности в </w:t>
      </w:r>
      <w:proofErr w:type="gramStart"/>
      <w:r w:rsidRPr="00696233">
        <w:rPr>
          <w:rFonts w:eastAsia="Calibri"/>
          <w:sz w:val="28"/>
          <w:szCs w:val="28"/>
        </w:rPr>
        <w:t>обучении</w:t>
      </w:r>
      <w:proofErr w:type="gramEnd"/>
      <w:r w:rsidRPr="00696233">
        <w:rPr>
          <w:rFonts w:eastAsia="Calibri"/>
          <w:sz w:val="28"/>
          <w:szCs w:val="28"/>
        </w:rPr>
        <w:t xml:space="preserve"> по адаптированной образовательной программе дошкольного образования через направление запросов в психолого-медико-педагогические комиссии;</w:t>
      </w:r>
    </w:p>
    <w:p w14:paraId="0728D9AA" w14:textId="77777777" w:rsidR="00696233" w:rsidRPr="00DA02B7" w:rsidRDefault="00696233" w:rsidP="00696233">
      <w:pPr>
        <w:autoSpaceDE w:val="0"/>
        <w:autoSpaceDN w:val="0"/>
        <w:adjustRightInd w:val="0"/>
        <w:ind w:firstLine="709"/>
        <w:jc w:val="both"/>
        <w:rPr>
          <w:rFonts w:eastAsia="Calibri"/>
          <w:i/>
          <w:iCs/>
          <w:sz w:val="28"/>
          <w:szCs w:val="28"/>
        </w:rPr>
      </w:pPr>
      <w:r w:rsidRPr="00696233">
        <w:rPr>
          <w:rFonts w:eastAsia="Calibri"/>
          <w:sz w:val="28"/>
          <w:szCs w:val="28"/>
        </w:rPr>
        <w:t xml:space="preserve">путем проверки информации (данных) уполномоченным должностным лицом органа управления в сфере образования о наличии в муниципальных образовательных организациях, выбранных для приема, братьев и сестер, проживающих с ребенком на одной территории, </w:t>
      </w:r>
      <w:r w:rsidRPr="00736F04">
        <w:rPr>
          <w:rFonts w:eastAsia="Calibri"/>
          <w:sz w:val="28"/>
          <w:szCs w:val="28"/>
        </w:rPr>
        <w:t>через государственную информационную систему Ярославской области «Система образования Ярославской области».</w:t>
      </w:r>
    </w:p>
    <w:p w14:paraId="4532FAF7" w14:textId="77777777" w:rsidR="00696233" w:rsidRPr="00696233" w:rsidRDefault="00696233" w:rsidP="006962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96233">
        <w:rPr>
          <w:rFonts w:eastAsia="Calibri"/>
          <w:sz w:val="28"/>
          <w:szCs w:val="28"/>
        </w:rPr>
        <w:t>При подтверждении информации (данных), указанной в заявлении для направления, сканированными копиями документов, заверенными усиленной квалифицированной электронной подписью, не требуется подтверждение данных иными способами.</w:t>
      </w:r>
    </w:p>
    <w:p w14:paraId="4FD2B603" w14:textId="2198161A" w:rsidR="00696233" w:rsidRPr="00696233" w:rsidRDefault="00696233" w:rsidP="006962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96233">
        <w:rPr>
          <w:rFonts w:eastAsia="Calibri"/>
          <w:sz w:val="28"/>
          <w:szCs w:val="28"/>
        </w:rPr>
        <w:t xml:space="preserve">Отсутствие возможности подтверждения информации (данных) через информационные системы, в том числе с использованием системы межведомственного электронного взаимодействия, не может служить основанием для отказа органа управления в сфере образования в регистрации заявления для направления и (или) отказа дошкольной образовательной организации в регистрации заявления о </w:t>
      </w:r>
      <w:r w:rsidR="00DC1D7E" w:rsidRPr="004F34EC">
        <w:rPr>
          <w:rFonts w:eastAsia="Calibri"/>
          <w:sz w:val="28"/>
          <w:szCs w:val="28"/>
        </w:rPr>
        <w:t>постановке на учет</w:t>
      </w:r>
      <w:r w:rsidR="003E2ACC">
        <w:rPr>
          <w:rFonts w:eastAsia="Calibri"/>
          <w:sz w:val="28"/>
          <w:szCs w:val="28"/>
        </w:rPr>
        <w:t>.</w:t>
      </w:r>
      <w:r w:rsidR="00DC1D7E" w:rsidRPr="004F34EC">
        <w:rPr>
          <w:rFonts w:eastAsia="Calibri"/>
          <w:sz w:val="28"/>
          <w:szCs w:val="28"/>
        </w:rPr>
        <w:t xml:space="preserve"> </w:t>
      </w:r>
    </w:p>
    <w:p w14:paraId="619D7A96" w14:textId="047C9D97" w:rsidR="00696233" w:rsidRDefault="00696233" w:rsidP="0069623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696233">
        <w:rPr>
          <w:rFonts w:eastAsia="Calibri"/>
          <w:sz w:val="28"/>
          <w:szCs w:val="28"/>
        </w:rPr>
        <w:t xml:space="preserve">В  </w:t>
      </w:r>
      <w:r w:rsidR="004F34EC">
        <w:rPr>
          <w:rFonts w:eastAsia="Calibri"/>
          <w:sz w:val="28"/>
          <w:szCs w:val="28"/>
        </w:rPr>
        <w:t xml:space="preserve"> </w:t>
      </w:r>
      <w:r w:rsidR="004F34EC" w:rsidRPr="004F34EC">
        <w:rPr>
          <w:rFonts w:eastAsia="Calibri"/>
          <w:sz w:val="28"/>
          <w:szCs w:val="28"/>
        </w:rPr>
        <w:t>Государственной информационной системе  автоматизированной информационной системе дошкольных образовательных учреждений</w:t>
      </w:r>
      <w:r w:rsidR="004F34EC" w:rsidRPr="003E2ACC">
        <w:rPr>
          <w:rFonts w:eastAsia="Calibri"/>
          <w:sz w:val="28"/>
          <w:szCs w:val="28"/>
        </w:rPr>
        <w:t xml:space="preserve"> (далее ГИС АИСДОУ) </w:t>
      </w:r>
      <w:r w:rsidRPr="00696233">
        <w:rPr>
          <w:rFonts w:eastAsia="Calibri"/>
          <w:sz w:val="28"/>
          <w:szCs w:val="28"/>
        </w:rPr>
        <w:t>реализуется функция автоматизированной проверки заявления на наличие преимущественного права на прием в муниципальные образовательные организации, по которым в заявлении для направления указаны фамилия (фамилии), имя (имена), отчество (отчества) (при наличии) братьев и (или) сестер, по результатам которой у данных дошкольных образовательных организаций устанавливается признак "преимущественное право".</w:t>
      </w:r>
    </w:p>
    <w:p w14:paraId="17A5F5AA" w14:textId="77777777" w:rsidR="00DA5777" w:rsidRPr="00FE1B28" w:rsidRDefault="00AA1550" w:rsidP="00B34360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</w:t>
      </w:r>
      <w:r w:rsidR="00DA5777">
        <w:rPr>
          <w:b/>
          <w:bCs/>
          <w:sz w:val="28"/>
          <w:szCs w:val="28"/>
        </w:rPr>
        <w:t>4. Р</w:t>
      </w:r>
      <w:r w:rsidR="00DA5777" w:rsidRPr="00FE1B28">
        <w:rPr>
          <w:b/>
          <w:bCs/>
          <w:sz w:val="28"/>
          <w:szCs w:val="28"/>
        </w:rPr>
        <w:t>езультат предоставления муниципальной услуги</w:t>
      </w:r>
    </w:p>
    <w:p w14:paraId="090F1496" w14:textId="34DE9D13" w:rsidR="00B34360" w:rsidRPr="000D77AD" w:rsidRDefault="003E2ACC" w:rsidP="000D77A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2.4.1. </w:t>
      </w:r>
      <w:r w:rsidR="00DA5777" w:rsidRPr="00DA02B7">
        <w:rPr>
          <w:bCs/>
          <w:sz w:val="28"/>
          <w:szCs w:val="28"/>
        </w:rPr>
        <w:t>Результатом предоставления муниципальной услуги является</w:t>
      </w:r>
      <w:r w:rsidR="00DA5777" w:rsidRPr="00DA02B7">
        <w:rPr>
          <w:bCs/>
          <w:iCs/>
          <w:sz w:val="28"/>
          <w:szCs w:val="28"/>
        </w:rPr>
        <w:t>:</w:t>
      </w:r>
      <w:r w:rsidR="00DA5777" w:rsidRPr="00DA02B7">
        <w:rPr>
          <w:bCs/>
          <w:i/>
          <w:iCs/>
          <w:sz w:val="28"/>
          <w:szCs w:val="28"/>
        </w:rPr>
        <w:t xml:space="preserve"> </w:t>
      </w:r>
      <w:r w:rsidR="00DA5777" w:rsidRPr="00DA02B7">
        <w:rPr>
          <w:bCs/>
          <w:sz w:val="28"/>
          <w:szCs w:val="28"/>
        </w:rPr>
        <w:t xml:space="preserve">постановка на учет </w:t>
      </w:r>
      <w:proofErr w:type="gramStart"/>
      <w:r w:rsidR="00DA5777" w:rsidRPr="00DA02B7">
        <w:rPr>
          <w:bCs/>
          <w:sz w:val="28"/>
          <w:szCs w:val="28"/>
        </w:rPr>
        <w:t>нуж</w:t>
      </w:r>
      <w:r w:rsidR="00DA5777">
        <w:rPr>
          <w:bCs/>
          <w:sz w:val="28"/>
          <w:szCs w:val="28"/>
        </w:rPr>
        <w:t>дающихся</w:t>
      </w:r>
      <w:proofErr w:type="gramEnd"/>
      <w:r w:rsidR="00DA5777">
        <w:rPr>
          <w:bCs/>
          <w:sz w:val="28"/>
          <w:szCs w:val="28"/>
        </w:rPr>
        <w:t xml:space="preserve"> в предоставлении места </w:t>
      </w:r>
      <w:r w:rsidR="00DA5777" w:rsidRPr="00DA02B7">
        <w:rPr>
          <w:bCs/>
          <w:sz w:val="28"/>
          <w:szCs w:val="28"/>
        </w:rPr>
        <w:t xml:space="preserve">в  </w:t>
      </w:r>
      <w:r w:rsidR="00DA5777">
        <w:rPr>
          <w:bCs/>
          <w:sz w:val="28"/>
          <w:szCs w:val="28"/>
        </w:rPr>
        <w:t>дошкольн</w:t>
      </w:r>
      <w:r w:rsidR="00DA5777" w:rsidRPr="00DA02B7">
        <w:rPr>
          <w:bCs/>
          <w:sz w:val="28"/>
          <w:szCs w:val="28"/>
        </w:rPr>
        <w:t>о</w:t>
      </w:r>
      <w:r w:rsidR="00DA5777">
        <w:rPr>
          <w:bCs/>
          <w:sz w:val="28"/>
          <w:szCs w:val="28"/>
        </w:rPr>
        <w:t>м образовательном</w:t>
      </w:r>
      <w:r w:rsidR="00DA5777" w:rsidRPr="00DA02B7">
        <w:rPr>
          <w:bCs/>
          <w:sz w:val="28"/>
          <w:szCs w:val="28"/>
        </w:rPr>
        <w:t xml:space="preserve"> </w:t>
      </w:r>
      <w:r w:rsidR="00DA5777">
        <w:rPr>
          <w:bCs/>
          <w:sz w:val="28"/>
          <w:szCs w:val="28"/>
        </w:rPr>
        <w:t>учреждении</w:t>
      </w:r>
      <w:r w:rsidR="00DA5777" w:rsidRPr="00DA02B7">
        <w:rPr>
          <w:bCs/>
          <w:sz w:val="28"/>
          <w:szCs w:val="28"/>
        </w:rPr>
        <w:t xml:space="preserve"> (промежуточный результат) и направление </w:t>
      </w:r>
      <w:r w:rsidR="00DA5777">
        <w:rPr>
          <w:bCs/>
          <w:sz w:val="28"/>
          <w:szCs w:val="28"/>
        </w:rPr>
        <w:t xml:space="preserve">        </w:t>
      </w:r>
      <w:r w:rsidR="00DA5777" w:rsidRPr="00DA02B7">
        <w:rPr>
          <w:bCs/>
          <w:sz w:val="28"/>
          <w:szCs w:val="28"/>
        </w:rPr>
        <w:t xml:space="preserve">в </w:t>
      </w:r>
      <w:r w:rsidR="00DA5777">
        <w:rPr>
          <w:bCs/>
          <w:sz w:val="28"/>
          <w:szCs w:val="28"/>
        </w:rPr>
        <w:t>дошкольн</w:t>
      </w:r>
      <w:r w:rsidR="00DA5777" w:rsidRPr="00DA02B7">
        <w:rPr>
          <w:bCs/>
          <w:sz w:val="28"/>
          <w:szCs w:val="28"/>
        </w:rPr>
        <w:t>о</w:t>
      </w:r>
      <w:r w:rsidR="00DA5777">
        <w:rPr>
          <w:bCs/>
          <w:sz w:val="28"/>
          <w:szCs w:val="28"/>
        </w:rPr>
        <w:t>е образовательное</w:t>
      </w:r>
      <w:r w:rsidR="00DA5777" w:rsidRPr="00DA02B7">
        <w:rPr>
          <w:bCs/>
          <w:sz w:val="28"/>
          <w:szCs w:val="28"/>
        </w:rPr>
        <w:t xml:space="preserve"> </w:t>
      </w:r>
      <w:r w:rsidR="00DA5777">
        <w:rPr>
          <w:bCs/>
          <w:sz w:val="28"/>
          <w:szCs w:val="28"/>
        </w:rPr>
        <w:t>учреждение</w:t>
      </w:r>
      <w:r w:rsidR="00DA5777" w:rsidRPr="00DA02B7">
        <w:rPr>
          <w:bCs/>
          <w:sz w:val="28"/>
          <w:szCs w:val="28"/>
        </w:rPr>
        <w:t xml:space="preserve"> (основной результат).</w:t>
      </w:r>
    </w:p>
    <w:p w14:paraId="5B3CC2A2" w14:textId="77777777" w:rsidR="000D77AD" w:rsidRDefault="000D77AD" w:rsidP="00B34360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</w:rPr>
      </w:pPr>
    </w:p>
    <w:p w14:paraId="229580A8" w14:textId="77777777" w:rsidR="00DA5777" w:rsidRPr="00FE1B28" w:rsidRDefault="00AA1550" w:rsidP="00B34360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</w:rPr>
      </w:pPr>
      <w:r>
        <w:rPr>
          <w:b/>
          <w:bCs/>
          <w:sz w:val="28"/>
        </w:rPr>
        <w:t>2.</w:t>
      </w:r>
      <w:r w:rsidR="00DA5777">
        <w:rPr>
          <w:b/>
          <w:bCs/>
          <w:sz w:val="28"/>
        </w:rPr>
        <w:t xml:space="preserve">5. </w:t>
      </w:r>
      <w:r w:rsidR="00DA5777" w:rsidRPr="00FE1B28">
        <w:rPr>
          <w:b/>
          <w:bCs/>
          <w:sz w:val="28"/>
        </w:rPr>
        <w:t xml:space="preserve">Срок предоставления </w:t>
      </w:r>
      <w:r w:rsidR="00DA5777" w:rsidRPr="00FE1B28">
        <w:rPr>
          <w:b/>
          <w:sz w:val="28"/>
        </w:rPr>
        <w:t>муниципальной</w:t>
      </w:r>
      <w:r w:rsidR="00DA5777">
        <w:rPr>
          <w:b/>
          <w:bCs/>
          <w:sz w:val="28"/>
        </w:rPr>
        <w:t xml:space="preserve"> </w:t>
      </w:r>
      <w:r w:rsidR="00DA5777" w:rsidRPr="00FE1B28">
        <w:rPr>
          <w:b/>
          <w:bCs/>
          <w:sz w:val="28"/>
        </w:rPr>
        <w:t xml:space="preserve">услуги, в том числе </w:t>
      </w:r>
      <w:r w:rsidR="00800A5A">
        <w:rPr>
          <w:b/>
          <w:bCs/>
          <w:sz w:val="28"/>
        </w:rPr>
        <w:t xml:space="preserve">          </w:t>
      </w:r>
      <w:r w:rsidR="00DA5777" w:rsidRPr="00FE1B28">
        <w:rPr>
          <w:b/>
          <w:bCs/>
          <w:sz w:val="28"/>
        </w:rPr>
        <w:t xml:space="preserve">с учетом необходимости обращения в организации, участвующие </w:t>
      </w:r>
      <w:r w:rsidR="00800A5A">
        <w:rPr>
          <w:b/>
          <w:bCs/>
          <w:sz w:val="28"/>
        </w:rPr>
        <w:t xml:space="preserve">              </w:t>
      </w:r>
      <w:r w:rsidR="00DA5777" w:rsidRPr="00FE1B28">
        <w:rPr>
          <w:b/>
          <w:bCs/>
          <w:sz w:val="28"/>
        </w:rPr>
        <w:t xml:space="preserve">в предоставлении </w:t>
      </w:r>
      <w:r w:rsidR="00DA5777" w:rsidRPr="00FE1B28">
        <w:rPr>
          <w:b/>
          <w:sz w:val="28"/>
        </w:rPr>
        <w:t>муниципальной</w:t>
      </w:r>
      <w:r w:rsidR="00DA5777" w:rsidRPr="00FE1B28">
        <w:rPr>
          <w:b/>
          <w:bCs/>
          <w:sz w:val="28"/>
        </w:rPr>
        <w:t xml:space="preserve"> услуги, срок приостановления предоставления</w:t>
      </w:r>
      <w:r w:rsidR="00DA5777" w:rsidRPr="00FE1B28">
        <w:rPr>
          <w:b/>
          <w:sz w:val="28"/>
        </w:rPr>
        <w:t xml:space="preserve"> муниципальной</w:t>
      </w:r>
      <w:r w:rsidR="00DA5777" w:rsidRPr="00FE1B28">
        <w:rPr>
          <w:b/>
          <w:bCs/>
          <w:sz w:val="28"/>
        </w:rPr>
        <w:t xml:space="preserve"> услуги, срок выдачи (направления) документов, являющихся результатом предоставления </w:t>
      </w:r>
      <w:r w:rsidR="00DA5777" w:rsidRPr="00FE1B28">
        <w:rPr>
          <w:b/>
          <w:sz w:val="28"/>
        </w:rPr>
        <w:t>муниципальной</w:t>
      </w:r>
      <w:r w:rsidR="00DA5777" w:rsidRPr="00FE1B28">
        <w:rPr>
          <w:b/>
          <w:bCs/>
          <w:sz w:val="28"/>
        </w:rPr>
        <w:t xml:space="preserve"> услуги</w:t>
      </w:r>
    </w:p>
    <w:p w14:paraId="5C756F6B" w14:textId="77777777" w:rsidR="001E22B9" w:rsidRPr="001E22B9" w:rsidRDefault="00AA1550" w:rsidP="001E22B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DA5777">
        <w:rPr>
          <w:sz w:val="28"/>
          <w:szCs w:val="28"/>
        </w:rPr>
        <w:t>5.1.</w:t>
      </w:r>
      <w:r w:rsidR="00DA5777" w:rsidRPr="00DA02B7">
        <w:rPr>
          <w:sz w:val="28"/>
          <w:szCs w:val="28"/>
        </w:rPr>
        <w:t xml:space="preserve"> </w:t>
      </w:r>
      <w:r w:rsidR="001E22B9" w:rsidRPr="001E22B9">
        <w:rPr>
          <w:sz w:val="28"/>
          <w:szCs w:val="28"/>
        </w:rPr>
        <w:t xml:space="preserve">Рекомендуется считать датой регистрации заявления для направления в муниципальную образовательную организацию, дату создания (поступления) указанного заявления в </w:t>
      </w:r>
      <w:r w:rsidR="001E22B9">
        <w:rPr>
          <w:sz w:val="28"/>
          <w:szCs w:val="28"/>
        </w:rPr>
        <w:t>ГИС АИСДОУ</w:t>
      </w:r>
      <w:r w:rsidR="001E22B9" w:rsidRPr="001E22B9">
        <w:rPr>
          <w:sz w:val="28"/>
          <w:szCs w:val="28"/>
        </w:rPr>
        <w:t>. Дата регистрации не может быть ранее даты рождения ребенка.</w:t>
      </w:r>
    </w:p>
    <w:p w14:paraId="2040332A" w14:textId="77777777" w:rsidR="001E22B9" w:rsidRPr="001E22B9" w:rsidRDefault="001E22B9" w:rsidP="001E22B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E22B9">
        <w:rPr>
          <w:sz w:val="28"/>
          <w:szCs w:val="28"/>
        </w:rPr>
        <w:t>Изменение даты регистрации заявления для направления в региональных информационных системах осуществляется в автоматическом режиме.</w:t>
      </w:r>
    </w:p>
    <w:p w14:paraId="59F79D2F" w14:textId="672D4EBE" w:rsidR="001E22B9" w:rsidRDefault="001E22B9" w:rsidP="00DA577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автоматическая проверка по какому-либо из межведомственных запросов не осуществлена в автоматическом режиме, заявителю необходимо предоставить оригинал документа, не подтвержденного в ГИС АИСДОУ, в течение 30 календарных дней со дня даты регистрации заявления. Если заявитель в течение данного срока не предоставил оригинал данного документа, заявление </w:t>
      </w:r>
      <w:r w:rsidR="00DC1D7E" w:rsidRPr="000C511C">
        <w:rPr>
          <w:sz w:val="28"/>
          <w:szCs w:val="28"/>
        </w:rPr>
        <w:t>автоматически</w:t>
      </w:r>
      <w:ins w:id="1" w:author="Евстигнеева Наталья Валентиновна" w:date="2024-04-05T15:39:00Z">
        <w:r w:rsidR="00DC1D7E">
          <w:rPr>
            <w:sz w:val="28"/>
            <w:szCs w:val="28"/>
          </w:rPr>
          <w:t xml:space="preserve"> </w:t>
        </w:r>
      </w:ins>
      <w:r>
        <w:rPr>
          <w:sz w:val="28"/>
          <w:szCs w:val="28"/>
        </w:rPr>
        <w:t>аннулируется.</w:t>
      </w:r>
    </w:p>
    <w:p w14:paraId="0B56067E" w14:textId="77777777" w:rsidR="00E25970" w:rsidRDefault="00E25970" w:rsidP="00DA577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Документ, подтверждающий наличие права на специальные меры поддержки (гарантии) отдельных категорий граждан и их семей</w:t>
      </w:r>
      <w:r>
        <w:rPr>
          <w:sz w:val="28"/>
          <w:szCs w:val="28"/>
        </w:rPr>
        <w:t xml:space="preserve"> предоставляется дополнительно.</w:t>
      </w:r>
    </w:p>
    <w:p w14:paraId="0ABFC7BE" w14:textId="77777777" w:rsidR="00DA5777" w:rsidRDefault="00AA1550" w:rsidP="00AC4A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5.2.</w:t>
      </w:r>
      <w:r w:rsidR="00DA5777" w:rsidRPr="00DA02B7">
        <w:rPr>
          <w:sz w:val="28"/>
          <w:szCs w:val="28"/>
        </w:rPr>
        <w:t>Уполномоченный орган в течение 1 д</w:t>
      </w:r>
      <w:r w:rsidR="00DA5777">
        <w:rPr>
          <w:sz w:val="28"/>
          <w:szCs w:val="28"/>
        </w:rPr>
        <w:t xml:space="preserve">ня со дня утверждения документа </w:t>
      </w:r>
      <w:r w:rsidR="00DA5777" w:rsidRPr="00DA02B7">
        <w:rPr>
          <w:sz w:val="28"/>
          <w:szCs w:val="28"/>
        </w:rPr>
        <w:t xml:space="preserve">о предоставлении места в </w:t>
      </w:r>
      <w:r w:rsidR="00DA5777">
        <w:rPr>
          <w:sz w:val="28"/>
          <w:szCs w:val="28"/>
        </w:rPr>
        <w:t xml:space="preserve">ДОО </w:t>
      </w:r>
      <w:r w:rsidR="00752DFC">
        <w:rPr>
          <w:sz w:val="28"/>
          <w:szCs w:val="28"/>
        </w:rPr>
        <w:t>НМР</w:t>
      </w:r>
      <w:r w:rsidR="00DA5777" w:rsidRPr="00DA02B7">
        <w:rPr>
          <w:sz w:val="28"/>
          <w:szCs w:val="28"/>
        </w:rPr>
        <w:t xml:space="preserve"> с учетом желаемой даты приема, указанной в заявлении, направляет заявителю рез</w:t>
      </w:r>
      <w:r w:rsidR="00DA5777">
        <w:rPr>
          <w:sz w:val="28"/>
          <w:szCs w:val="28"/>
        </w:rPr>
        <w:t xml:space="preserve">ультат, указанный </w:t>
      </w:r>
      <w:r w:rsidR="00800A5A">
        <w:rPr>
          <w:sz w:val="28"/>
          <w:szCs w:val="28"/>
        </w:rPr>
        <w:t xml:space="preserve">         </w:t>
      </w:r>
      <w:r w:rsidR="00DA5777">
        <w:rPr>
          <w:sz w:val="28"/>
          <w:szCs w:val="28"/>
        </w:rPr>
        <w:t xml:space="preserve">в пункте </w:t>
      </w:r>
      <w:r w:rsidR="00AC4A05">
        <w:rPr>
          <w:sz w:val="28"/>
          <w:szCs w:val="28"/>
        </w:rPr>
        <w:t>2.</w:t>
      </w:r>
      <w:r w:rsidR="00DA5777">
        <w:rPr>
          <w:sz w:val="28"/>
          <w:szCs w:val="28"/>
        </w:rPr>
        <w:t>4.1. а</w:t>
      </w:r>
      <w:r w:rsidR="00DA5777" w:rsidRPr="00DA02B7">
        <w:rPr>
          <w:sz w:val="28"/>
          <w:szCs w:val="28"/>
        </w:rPr>
        <w:t>дминистративного регламента.</w:t>
      </w:r>
    </w:p>
    <w:p w14:paraId="7A5E73C0" w14:textId="77777777" w:rsidR="00B34360" w:rsidRPr="00A549D4" w:rsidRDefault="00B34360" w:rsidP="00AC4A0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148B81A4" w14:textId="77777777" w:rsidR="00DA5777" w:rsidRDefault="00AA1550" w:rsidP="00B32B94">
      <w:pPr>
        <w:tabs>
          <w:tab w:val="left" w:pos="1287"/>
        </w:tabs>
        <w:spacing w:line="322" w:lineRule="exact"/>
        <w:ind w:right="20"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</w:t>
      </w:r>
      <w:r w:rsidR="00DA5777">
        <w:rPr>
          <w:b/>
          <w:sz w:val="28"/>
          <w:szCs w:val="28"/>
        </w:rPr>
        <w:t xml:space="preserve">6. </w:t>
      </w:r>
      <w:r w:rsidR="00DA5777" w:rsidRPr="00CD72A0">
        <w:rPr>
          <w:b/>
          <w:sz w:val="28"/>
          <w:szCs w:val="28"/>
        </w:rPr>
        <w:t>Перечень нормативных правовых актов, содержащих правовые основания для предоставления муниципальной услуги</w:t>
      </w:r>
    </w:p>
    <w:p w14:paraId="46F931D7" w14:textId="77777777" w:rsidR="00DA5777" w:rsidRDefault="00AA1550" w:rsidP="00DA577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 xml:space="preserve">6.1. </w:t>
      </w:r>
      <w:r w:rsidR="00DA5777" w:rsidRPr="00B42AEB">
        <w:rPr>
          <w:rFonts w:eastAsia="Calibri"/>
          <w:sz w:val="28"/>
          <w:szCs w:val="28"/>
          <w:lang w:eastAsia="en-US"/>
        </w:rPr>
        <w:t xml:space="preserve">Перечень нормативных правовых актов, содержащих правовые основания для предоставления муниципальной услуги, с указанием </w:t>
      </w:r>
      <w:r w:rsidR="00800A5A">
        <w:rPr>
          <w:rFonts w:eastAsia="Calibri"/>
          <w:sz w:val="28"/>
          <w:szCs w:val="28"/>
          <w:lang w:eastAsia="en-US"/>
        </w:rPr>
        <w:t xml:space="preserve">              </w:t>
      </w:r>
      <w:r w:rsidR="00DA5777" w:rsidRPr="00B42AEB">
        <w:rPr>
          <w:rFonts w:eastAsia="Calibri"/>
          <w:sz w:val="28"/>
          <w:szCs w:val="28"/>
          <w:lang w:eastAsia="en-US"/>
        </w:rPr>
        <w:t xml:space="preserve">их реквизитов и источников их официального опубликования размещен </w:t>
      </w:r>
      <w:r w:rsidR="00800A5A">
        <w:rPr>
          <w:rFonts w:eastAsia="Calibri"/>
          <w:sz w:val="28"/>
          <w:szCs w:val="28"/>
          <w:lang w:eastAsia="en-US"/>
        </w:rPr>
        <w:t xml:space="preserve">       </w:t>
      </w:r>
      <w:r w:rsidR="00DA5777" w:rsidRPr="00B42AEB">
        <w:rPr>
          <w:rFonts w:eastAsia="Calibri"/>
          <w:sz w:val="28"/>
          <w:szCs w:val="28"/>
          <w:lang w:eastAsia="en-US"/>
        </w:rPr>
        <w:t xml:space="preserve">на официальном сайте органов местного самоуправления </w:t>
      </w:r>
      <w:r w:rsidR="00752DFC">
        <w:rPr>
          <w:rFonts w:eastAsia="Calibri"/>
          <w:sz w:val="28"/>
          <w:szCs w:val="28"/>
          <w:lang w:eastAsia="en-US"/>
        </w:rPr>
        <w:t>Некрасовского</w:t>
      </w:r>
      <w:r w:rsidR="00DA5777" w:rsidRPr="00B42AEB">
        <w:rPr>
          <w:rFonts w:eastAsia="Calibri"/>
          <w:sz w:val="28"/>
          <w:szCs w:val="28"/>
          <w:lang w:eastAsia="en-US"/>
        </w:rPr>
        <w:t xml:space="preserve"> муниципального района в информационно-телекоммуникационной сети «Интернет».</w:t>
      </w:r>
    </w:p>
    <w:p w14:paraId="60F9E6F6" w14:textId="77777777" w:rsidR="00B34360" w:rsidRPr="00B42AEB" w:rsidRDefault="00B34360" w:rsidP="00DA5777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6E1E4DBF" w14:textId="77777777" w:rsidR="00DA5777" w:rsidRDefault="00AA1550" w:rsidP="00B32B94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2.</w:t>
      </w:r>
      <w:r w:rsidR="00DA5777">
        <w:rPr>
          <w:b/>
          <w:sz w:val="28"/>
          <w:szCs w:val="28"/>
        </w:rPr>
        <w:t xml:space="preserve">7. </w:t>
      </w:r>
      <w:r w:rsidR="00DA5777" w:rsidRPr="00CD72A0">
        <w:rPr>
          <w:b/>
          <w:sz w:val="28"/>
          <w:szCs w:val="28"/>
        </w:rPr>
        <w:t>Перечень документов, необходимых для предоставления муниципальной услуги</w:t>
      </w:r>
    </w:p>
    <w:p w14:paraId="1B99852F" w14:textId="77777777" w:rsidR="00DA5777" w:rsidRPr="00DA02B7" w:rsidRDefault="00AA1550" w:rsidP="00DA57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DA5777">
        <w:rPr>
          <w:bCs/>
          <w:sz w:val="28"/>
          <w:szCs w:val="28"/>
        </w:rPr>
        <w:t>7.1</w:t>
      </w:r>
      <w:r w:rsidR="00DA5777" w:rsidRPr="00DA02B7">
        <w:rPr>
          <w:bCs/>
          <w:sz w:val="28"/>
          <w:szCs w:val="28"/>
        </w:rPr>
        <w:t xml:space="preserve">. Для получения </w:t>
      </w:r>
      <w:r w:rsidR="00DA5777">
        <w:rPr>
          <w:bCs/>
          <w:sz w:val="28"/>
          <w:szCs w:val="28"/>
        </w:rPr>
        <w:t>муниципальной</w:t>
      </w:r>
      <w:r w:rsidR="00DA5777" w:rsidRPr="00DA02B7">
        <w:rPr>
          <w:bCs/>
          <w:sz w:val="28"/>
          <w:szCs w:val="28"/>
        </w:rPr>
        <w:t xml:space="preserve"> услуги заявитель представляет:</w:t>
      </w:r>
    </w:p>
    <w:p w14:paraId="6B972C05" w14:textId="77777777" w:rsidR="00DA5777" w:rsidRPr="00DA02B7" w:rsidRDefault="00AA1550" w:rsidP="00C872C4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DA5777">
        <w:rPr>
          <w:bCs/>
          <w:sz w:val="28"/>
          <w:szCs w:val="28"/>
        </w:rPr>
        <w:t>7.1</w:t>
      </w:r>
      <w:r w:rsidR="00DA5777" w:rsidRPr="00DA02B7">
        <w:rPr>
          <w:bCs/>
          <w:sz w:val="28"/>
          <w:szCs w:val="28"/>
        </w:rPr>
        <w:t xml:space="preserve">.1. Заявление о предоставлении </w:t>
      </w:r>
      <w:r w:rsidR="00DA5777">
        <w:rPr>
          <w:bCs/>
          <w:sz w:val="28"/>
          <w:szCs w:val="28"/>
        </w:rPr>
        <w:t>муниципальной</w:t>
      </w:r>
      <w:r w:rsidR="00DA5777" w:rsidRPr="00DA02B7">
        <w:rPr>
          <w:bCs/>
          <w:sz w:val="28"/>
          <w:szCs w:val="28"/>
        </w:rPr>
        <w:t xml:space="preserve"> услуги </w:t>
      </w:r>
      <w:r w:rsidR="00DA5777">
        <w:rPr>
          <w:bCs/>
          <w:sz w:val="28"/>
          <w:szCs w:val="28"/>
        </w:rPr>
        <w:t xml:space="preserve">                       </w:t>
      </w:r>
      <w:r w:rsidR="00DA5777" w:rsidRPr="00DA02B7">
        <w:rPr>
          <w:bCs/>
          <w:sz w:val="28"/>
          <w:szCs w:val="28"/>
        </w:rPr>
        <w:t xml:space="preserve">в электронном виде согласно </w:t>
      </w:r>
      <w:r w:rsidR="00B34360">
        <w:rPr>
          <w:bCs/>
          <w:sz w:val="28"/>
          <w:szCs w:val="28"/>
        </w:rPr>
        <w:t>п</w:t>
      </w:r>
      <w:r w:rsidR="00DA5777" w:rsidRPr="00DA02B7">
        <w:rPr>
          <w:bCs/>
          <w:sz w:val="28"/>
          <w:szCs w:val="28"/>
        </w:rPr>
        <w:t xml:space="preserve">риложению </w:t>
      </w:r>
      <w:r w:rsidR="00DA5777">
        <w:rPr>
          <w:bCs/>
          <w:sz w:val="28"/>
          <w:szCs w:val="28"/>
        </w:rPr>
        <w:t>2</w:t>
      </w:r>
      <w:r w:rsidR="00DA5777" w:rsidRPr="00DA02B7">
        <w:rPr>
          <w:bCs/>
          <w:sz w:val="28"/>
          <w:szCs w:val="28"/>
        </w:rPr>
        <w:t xml:space="preserve"> или на бумажном носителе согласно </w:t>
      </w:r>
      <w:r w:rsidR="00B34360">
        <w:rPr>
          <w:bCs/>
          <w:sz w:val="28"/>
          <w:szCs w:val="28"/>
        </w:rPr>
        <w:t>п</w:t>
      </w:r>
      <w:r w:rsidR="00DA5777">
        <w:rPr>
          <w:bCs/>
          <w:sz w:val="28"/>
          <w:szCs w:val="28"/>
        </w:rPr>
        <w:t>риложению 3</w:t>
      </w:r>
      <w:r w:rsidR="00DA5777" w:rsidRPr="00DA02B7">
        <w:rPr>
          <w:bCs/>
          <w:sz w:val="28"/>
          <w:szCs w:val="28"/>
        </w:rPr>
        <w:t xml:space="preserve"> </w:t>
      </w:r>
      <w:r w:rsidR="00DA5777">
        <w:rPr>
          <w:bCs/>
          <w:sz w:val="28"/>
          <w:szCs w:val="28"/>
        </w:rPr>
        <w:t>к а</w:t>
      </w:r>
      <w:r w:rsidR="00DA5777" w:rsidRPr="00DA02B7">
        <w:rPr>
          <w:bCs/>
          <w:sz w:val="28"/>
          <w:szCs w:val="28"/>
        </w:rPr>
        <w:t>дминистративному регламенту</w:t>
      </w:r>
      <w:r w:rsidR="00DA5777" w:rsidRPr="00DA02B7">
        <w:rPr>
          <w:bCs/>
          <w:sz w:val="28"/>
          <w:szCs w:val="28"/>
        </w:rPr>
        <w:br/>
        <w:t xml:space="preserve">и документы </w:t>
      </w:r>
      <w:r w:rsidR="00DA5777">
        <w:rPr>
          <w:bCs/>
          <w:sz w:val="28"/>
          <w:szCs w:val="28"/>
        </w:rPr>
        <w:t xml:space="preserve">в соответствии с пунктом </w:t>
      </w:r>
      <w:r w:rsidR="00C872C4">
        <w:rPr>
          <w:bCs/>
          <w:sz w:val="28"/>
          <w:szCs w:val="28"/>
        </w:rPr>
        <w:t>2.</w:t>
      </w:r>
      <w:r w:rsidR="00DA5777" w:rsidRPr="00B42AEB">
        <w:rPr>
          <w:bCs/>
          <w:sz w:val="28"/>
          <w:szCs w:val="28"/>
        </w:rPr>
        <w:t>7.1.2.</w:t>
      </w:r>
      <w:r w:rsidR="00DA5777">
        <w:rPr>
          <w:bCs/>
          <w:sz w:val="28"/>
          <w:szCs w:val="28"/>
        </w:rPr>
        <w:t xml:space="preserve"> а</w:t>
      </w:r>
      <w:r w:rsidR="00DA5777" w:rsidRPr="00DA02B7">
        <w:rPr>
          <w:bCs/>
          <w:sz w:val="28"/>
          <w:szCs w:val="28"/>
        </w:rPr>
        <w:t xml:space="preserve">дминистративного регламента, в том числе в виде прилагаемых к заявлению электронных документов. </w:t>
      </w:r>
      <w:r w:rsidR="00C872C4">
        <w:rPr>
          <w:bCs/>
          <w:sz w:val="28"/>
          <w:szCs w:val="28"/>
        </w:rPr>
        <w:t>В</w:t>
      </w:r>
      <w:r w:rsidR="00DA5777" w:rsidRPr="00DA02B7">
        <w:rPr>
          <w:bCs/>
          <w:sz w:val="28"/>
          <w:szCs w:val="28"/>
        </w:rPr>
        <w:t xml:space="preserve"> случае направления заявления посредством ЕПГУ формирование заявления осуществляется посредством заполнения интерактивной</w:t>
      </w:r>
      <w:r w:rsidR="00C872C4">
        <w:rPr>
          <w:bCs/>
          <w:sz w:val="28"/>
          <w:szCs w:val="28"/>
        </w:rPr>
        <w:t xml:space="preserve"> </w:t>
      </w:r>
      <w:r w:rsidR="00DA5777" w:rsidRPr="00DA02B7">
        <w:rPr>
          <w:bCs/>
          <w:sz w:val="28"/>
          <w:szCs w:val="28"/>
        </w:rPr>
        <w:t>формы</w:t>
      </w:r>
      <w:r w:rsidR="00C872C4">
        <w:rPr>
          <w:bCs/>
          <w:sz w:val="28"/>
          <w:szCs w:val="28"/>
        </w:rPr>
        <w:t xml:space="preserve"> </w:t>
      </w:r>
      <w:r w:rsidR="00DA5777" w:rsidRPr="00DA02B7">
        <w:rPr>
          <w:bCs/>
          <w:sz w:val="28"/>
          <w:szCs w:val="28"/>
        </w:rPr>
        <w:t xml:space="preserve">на ЕПГУ без необходимости </w:t>
      </w:r>
      <w:r w:rsidR="00DA5777">
        <w:rPr>
          <w:bCs/>
          <w:sz w:val="28"/>
          <w:szCs w:val="28"/>
        </w:rPr>
        <w:t>дополнительной подачи заявления</w:t>
      </w:r>
      <w:r w:rsidR="00C872C4">
        <w:rPr>
          <w:bCs/>
          <w:sz w:val="28"/>
          <w:szCs w:val="28"/>
        </w:rPr>
        <w:t xml:space="preserve"> </w:t>
      </w:r>
      <w:r w:rsidR="00DA5777" w:rsidRPr="00DA02B7">
        <w:rPr>
          <w:bCs/>
          <w:sz w:val="28"/>
          <w:szCs w:val="28"/>
        </w:rPr>
        <w:t>в какой-либо иной форме</w:t>
      </w:r>
      <w:r w:rsidR="00E25970">
        <w:rPr>
          <w:bCs/>
          <w:sz w:val="28"/>
          <w:szCs w:val="28"/>
        </w:rPr>
        <w:t xml:space="preserve"> и при необходимости выводится на бумажный носитель в ГИС АИСДОУ</w:t>
      </w:r>
      <w:r w:rsidR="00DA5777" w:rsidRPr="00DA02B7">
        <w:rPr>
          <w:bCs/>
          <w:sz w:val="28"/>
          <w:szCs w:val="28"/>
        </w:rPr>
        <w:t>.</w:t>
      </w:r>
    </w:p>
    <w:p w14:paraId="2180B4C1" w14:textId="77777777" w:rsidR="00DA5777" w:rsidRDefault="00AA1550" w:rsidP="00DA57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2.</w:t>
      </w:r>
      <w:r w:rsidR="00DA5777">
        <w:rPr>
          <w:bCs/>
          <w:sz w:val="28"/>
          <w:szCs w:val="28"/>
        </w:rPr>
        <w:t>7.1</w:t>
      </w:r>
      <w:r w:rsidR="00DA5777" w:rsidRPr="00DA02B7">
        <w:rPr>
          <w:bCs/>
          <w:sz w:val="28"/>
          <w:szCs w:val="28"/>
        </w:rPr>
        <w:t xml:space="preserve">.2. </w:t>
      </w:r>
      <w:r w:rsidR="00DA5777" w:rsidRPr="00DA02B7">
        <w:rPr>
          <w:sz w:val="28"/>
          <w:szCs w:val="28"/>
        </w:rPr>
        <w:t>Документ, удостоверяющий личность заявителя</w:t>
      </w:r>
      <w:r w:rsidR="00DA5777">
        <w:rPr>
          <w:sz w:val="28"/>
          <w:szCs w:val="28"/>
        </w:rPr>
        <w:t>,</w:t>
      </w:r>
      <w:r w:rsidR="00DA5777" w:rsidRPr="00DA02B7">
        <w:rPr>
          <w:sz w:val="28"/>
          <w:szCs w:val="28"/>
        </w:rPr>
        <w:t xml:space="preserve"> </w:t>
      </w:r>
      <w:r w:rsidR="00DA5777">
        <w:rPr>
          <w:sz w:val="28"/>
          <w:szCs w:val="28"/>
        </w:rPr>
        <w:t xml:space="preserve">либо документ, удостоверяющий личность иностранного гражданина или лица без гражданства в Российской Федерации в соответствии со </w:t>
      </w:r>
      <w:hyperlink r:id="rId9" w:history="1">
        <w:r w:rsidR="00DA5777" w:rsidRPr="008C34DC">
          <w:rPr>
            <w:color w:val="000000"/>
            <w:sz w:val="28"/>
            <w:szCs w:val="28"/>
          </w:rPr>
          <w:t>статьей 10</w:t>
        </w:r>
      </w:hyperlink>
      <w:r w:rsidR="00DA5777">
        <w:rPr>
          <w:sz w:val="28"/>
          <w:szCs w:val="28"/>
        </w:rPr>
        <w:t xml:space="preserve"> Федерального закона от 25 июля 2002 г</w:t>
      </w:r>
      <w:r w:rsidR="0044273C">
        <w:rPr>
          <w:sz w:val="28"/>
          <w:szCs w:val="28"/>
        </w:rPr>
        <w:t>ода</w:t>
      </w:r>
      <w:r w:rsidR="00800A5A">
        <w:rPr>
          <w:sz w:val="28"/>
          <w:szCs w:val="28"/>
        </w:rPr>
        <w:t xml:space="preserve"> №</w:t>
      </w:r>
      <w:r w:rsidR="00DA5777">
        <w:rPr>
          <w:sz w:val="28"/>
          <w:szCs w:val="28"/>
        </w:rPr>
        <w:t xml:space="preserve"> 115-ФЗ «О правовом положении иностранных граждан в Российской Федерации».</w:t>
      </w:r>
    </w:p>
    <w:p w14:paraId="61A30A2E" w14:textId="77777777" w:rsidR="00DA5777" w:rsidRPr="00DA02B7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При направлении заявления посредством ЕПГУ</w:t>
      </w:r>
      <w:r>
        <w:rPr>
          <w:sz w:val="28"/>
          <w:szCs w:val="28"/>
        </w:rPr>
        <w:t xml:space="preserve"> передаются</w:t>
      </w:r>
      <w:r>
        <w:rPr>
          <w:sz w:val="28"/>
          <w:szCs w:val="28"/>
        </w:rPr>
        <w:br/>
      </w:r>
      <w:r w:rsidRPr="00DA02B7">
        <w:rPr>
          <w:sz w:val="28"/>
          <w:szCs w:val="28"/>
        </w:rPr>
        <w:t xml:space="preserve">те данные о документе, удостоверяющем личность заявителя, которые были указаны пользователем при создании и подтверждении учетной записи </w:t>
      </w:r>
      <w:r>
        <w:rPr>
          <w:sz w:val="28"/>
          <w:szCs w:val="28"/>
        </w:rPr>
        <w:t xml:space="preserve">           </w:t>
      </w:r>
      <w:r w:rsidRPr="00DA02B7">
        <w:rPr>
          <w:sz w:val="28"/>
          <w:szCs w:val="28"/>
        </w:rPr>
        <w:t>в ЕСИА. Указанные сведения могут быть пров</w:t>
      </w:r>
      <w:r>
        <w:rPr>
          <w:sz w:val="28"/>
          <w:szCs w:val="28"/>
        </w:rPr>
        <w:t xml:space="preserve">ерены путем направления запроса </w:t>
      </w:r>
      <w:r w:rsidRPr="00DA02B7">
        <w:rPr>
          <w:sz w:val="28"/>
          <w:szCs w:val="28"/>
        </w:rPr>
        <w:t xml:space="preserve">с использованием СМЭВ. </w:t>
      </w:r>
    </w:p>
    <w:p w14:paraId="46CA7E26" w14:textId="77777777" w:rsidR="00DA5777" w:rsidRDefault="00AA1550" w:rsidP="00DA57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7.1.3.</w:t>
      </w:r>
      <w:r w:rsidR="00DA5777" w:rsidRPr="00DA02B7">
        <w:rPr>
          <w:sz w:val="28"/>
          <w:szCs w:val="28"/>
        </w:rPr>
        <w:t xml:space="preserve"> Документ, подтверждающий право заявителя </w:t>
      </w:r>
      <w:r w:rsidR="00DA5777">
        <w:rPr>
          <w:sz w:val="28"/>
          <w:szCs w:val="28"/>
        </w:rPr>
        <w:t>на пребывание</w:t>
      </w:r>
      <w:r w:rsidR="00DA5777">
        <w:rPr>
          <w:sz w:val="28"/>
          <w:szCs w:val="28"/>
        </w:rPr>
        <w:br/>
      </w:r>
      <w:r w:rsidR="00DA5777" w:rsidRPr="00DA02B7">
        <w:rPr>
          <w:sz w:val="28"/>
          <w:szCs w:val="28"/>
        </w:rPr>
        <w:t>в Российской Федерации, докумен</w:t>
      </w:r>
      <w:proofErr w:type="gramStart"/>
      <w:r w:rsidR="00DA5777" w:rsidRPr="00DA02B7">
        <w:rPr>
          <w:sz w:val="28"/>
          <w:szCs w:val="28"/>
        </w:rPr>
        <w:t>т(</w:t>
      </w:r>
      <w:proofErr w:type="gramEnd"/>
      <w:r w:rsidR="00DA5777" w:rsidRPr="00DA02B7">
        <w:rPr>
          <w:sz w:val="28"/>
          <w:szCs w:val="28"/>
        </w:rPr>
        <w:t>-ы), удо</w:t>
      </w:r>
      <w:r w:rsidR="00DA5777">
        <w:rPr>
          <w:sz w:val="28"/>
          <w:szCs w:val="28"/>
        </w:rPr>
        <w:t xml:space="preserve">стоверяющий(е) личность ребенка </w:t>
      </w:r>
      <w:r w:rsidR="00DA5777" w:rsidRPr="00DA02B7">
        <w:rPr>
          <w:sz w:val="28"/>
          <w:szCs w:val="28"/>
        </w:rPr>
        <w:t>и подтверждающий(е) закон</w:t>
      </w:r>
      <w:r w:rsidR="00DA5777">
        <w:rPr>
          <w:sz w:val="28"/>
          <w:szCs w:val="28"/>
        </w:rPr>
        <w:t xml:space="preserve">ность представления прав ребенка            </w:t>
      </w:r>
      <w:r w:rsidR="00DA5777" w:rsidRPr="00DA02B7">
        <w:rPr>
          <w:sz w:val="28"/>
          <w:szCs w:val="28"/>
        </w:rPr>
        <w:t>(для заявителя - иностранного гражданина либо лица без гражданства).</w:t>
      </w:r>
      <w:r w:rsidR="00DA5777">
        <w:rPr>
          <w:sz w:val="28"/>
          <w:szCs w:val="28"/>
        </w:rPr>
        <w:t xml:space="preserve">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14:paraId="61563FCF" w14:textId="77777777" w:rsidR="00DA5777" w:rsidRPr="00DA02B7" w:rsidRDefault="00AA1550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7.1.</w:t>
      </w:r>
      <w:r w:rsidR="00DA5777" w:rsidRPr="00DA02B7">
        <w:rPr>
          <w:sz w:val="28"/>
          <w:szCs w:val="28"/>
        </w:rPr>
        <w:t xml:space="preserve">4. Документ, подтверждающий установление опеки </w:t>
      </w:r>
      <w:r w:rsidR="00800A5A">
        <w:rPr>
          <w:sz w:val="28"/>
          <w:szCs w:val="28"/>
        </w:rPr>
        <w:t xml:space="preserve">                   </w:t>
      </w:r>
      <w:r w:rsidR="00DA5777" w:rsidRPr="00DA02B7">
        <w:rPr>
          <w:sz w:val="28"/>
          <w:szCs w:val="28"/>
        </w:rPr>
        <w:t>(при необходимости).</w:t>
      </w:r>
    </w:p>
    <w:p w14:paraId="44DAD765" w14:textId="77777777" w:rsidR="00DA5777" w:rsidRPr="00DA02B7" w:rsidRDefault="00AA1550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7.1</w:t>
      </w:r>
      <w:r w:rsidR="00DA5777" w:rsidRPr="00DA02B7">
        <w:rPr>
          <w:sz w:val="28"/>
          <w:szCs w:val="28"/>
        </w:rPr>
        <w:t xml:space="preserve">.5. Документ психолого-медико-педагогической комиссии </w:t>
      </w:r>
      <w:r w:rsidR="00800A5A">
        <w:rPr>
          <w:sz w:val="28"/>
          <w:szCs w:val="28"/>
        </w:rPr>
        <w:t xml:space="preserve">          </w:t>
      </w:r>
      <w:r w:rsidR="00DA5777" w:rsidRPr="00DA02B7">
        <w:rPr>
          <w:sz w:val="28"/>
          <w:szCs w:val="28"/>
        </w:rPr>
        <w:t>(при необходимости).</w:t>
      </w:r>
    </w:p>
    <w:p w14:paraId="1A860673" w14:textId="77777777" w:rsidR="00DA5777" w:rsidRPr="006427C6" w:rsidRDefault="00AA1550" w:rsidP="00DA577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427C6">
        <w:rPr>
          <w:color w:val="000000" w:themeColor="text1"/>
          <w:sz w:val="28"/>
          <w:szCs w:val="28"/>
        </w:rPr>
        <w:t>2.</w:t>
      </w:r>
      <w:r w:rsidR="00DA5777" w:rsidRPr="006427C6">
        <w:rPr>
          <w:color w:val="000000" w:themeColor="text1"/>
          <w:sz w:val="28"/>
          <w:szCs w:val="28"/>
        </w:rPr>
        <w:t>7.1.6. Документ, подтверждающий потребность в обучении в группе оздоровительной направленности (при необходимости).</w:t>
      </w:r>
    </w:p>
    <w:p w14:paraId="22B22B91" w14:textId="77777777" w:rsidR="00DA5777" w:rsidRPr="00DA02B7" w:rsidRDefault="00AA1550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7.1.</w:t>
      </w:r>
      <w:r w:rsidR="00DA5777" w:rsidRPr="00DA02B7">
        <w:rPr>
          <w:sz w:val="28"/>
          <w:szCs w:val="28"/>
        </w:rPr>
        <w:t xml:space="preserve">7. Документ, подтверждающий наличие права на специальные меры поддержки (гарантии) отдельных категорий граждан и их семей </w:t>
      </w:r>
      <w:r w:rsidR="00B34360">
        <w:rPr>
          <w:sz w:val="28"/>
          <w:szCs w:val="28"/>
        </w:rPr>
        <w:t xml:space="preserve">                    </w:t>
      </w:r>
      <w:r w:rsidR="00DA5777" w:rsidRPr="00DA02B7">
        <w:rPr>
          <w:sz w:val="28"/>
          <w:szCs w:val="28"/>
        </w:rPr>
        <w:t>(при необходимости).</w:t>
      </w:r>
    </w:p>
    <w:p w14:paraId="283E1F96" w14:textId="77777777" w:rsidR="00DA5777" w:rsidRPr="00DA02B7" w:rsidRDefault="00AA1550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7.1</w:t>
      </w:r>
      <w:r w:rsidR="00DA5777" w:rsidRPr="00DA02B7">
        <w:rPr>
          <w:sz w:val="28"/>
          <w:szCs w:val="28"/>
        </w:rPr>
        <w:t xml:space="preserve">.8. Документ, содержащий сведения о месте пребывания, месте фактического проживания ребенка (при отсутствии свидетельства </w:t>
      </w:r>
      <w:r w:rsidR="00800A5A">
        <w:rPr>
          <w:sz w:val="28"/>
          <w:szCs w:val="28"/>
        </w:rPr>
        <w:t xml:space="preserve">                   </w:t>
      </w:r>
      <w:r w:rsidR="00DA5777" w:rsidRPr="00DA02B7">
        <w:rPr>
          <w:sz w:val="28"/>
          <w:szCs w:val="28"/>
        </w:rPr>
        <w:t xml:space="preserve">о регистрации ребенка по месту жительства или по месту пребывания </w:t>
      </w:r>
      <w:r w:rsidR="00AC4A05">
        <w:rPr>
          <w:sz w:val="28"/>
          <w:szCs w:val="28"/>
        </w:rPr>
        <w:t xml:space="preserve">           </w:t>
      </w:r>
      <w:r w:rsidR="00DA5777" w:rsidRPr="00DA02B7">
        <w:rPr>
          <w:sz w:val="28"/>
          <w:szCs w:val="28"/>
        </w:rPr>
        <w:t>на закрепленной территории).</w:t>
      </w:r>
    </w:p>
    <w:p w14:paraId="724E8306" w14:textId="77777777" w:rsidR="00DA5777" w:rsidRPr="00DA02B7" w:rsidRDefault="00DA5777" w:rsidP="00DA57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A02B7">
        <w:rPr>
          <w:bCs/>
          <w:sz w:val="28"/>
          <w:szCs w:val="28"/>
        </w:rPr>
        <w:t>В заявлении, поданном на бумажном носителе, также указывается один</w:t>
      </w:r>
      <w:r>
        <w:rPr>
          <w:bCs/>
          <w:sz w:val="28"/>
          <w:szCs w:val="28"/>
          <w:highlight w:val="green"/>
        </w:rPr>
        <w:br/>
      </w:r>
      <w:r w:rsidRPr="00DA02B7">
        <w:rPr>
          <w:bCs/>
          <w:sz w:val="28"/>
          <w:szCs w:val="28"/>
        </w:rPr>
        <w:t xml:space="preserve">из следующих способов направления результата предоставления </w:t>
      </w:r>
      <w:r>
        <w:rPr>
          <w:bCs/>
          <w:sz w:val="28"/>
          <w:szCs w:val="28"/>
        </w:rPr>
        <w:t>муниципальной</w:t>
      </w:r>
      <w:r w:rsidRPr="00DA02B7">
        <w:rPr>
          <w:bCs/>
          <w:sz w:val="28"/>
          <w:szCs w:val="28"/>
        </w:rPr>
        <w:t xml:space="preserve"> услуги:</w:t>
      </w:r>
      <w:r>
        <w:rPr>
          <w:bCs/>
          <w:sz w:val="28"/>
          <w:szCs w:val="28"/>
        </w:rPr>
        <w:t xml:space="preserve"> </w:t>
      </w:r>
      <w:r w:rsidRPr="00DA02B7">
        <w:rPr>
          <w:sz w:val="28"/>
          <w:szCs w:val="28"/>
        </w:rPr>
        <w:t>в форме уведомления по телефону, электронной почте</w:t>
      </w:r>
      <w:r>
        <w:rPr>
          <w:bCs/>
          <w:sz w:val="28"/>
          <w:szCs w:val="28"/>
        </w:rPr>
        <w:t>.</w:t>
      </w:r>
    </w:p>
    <w:p w14:paraId="49056C99" w14:textId="77777777" w:rsidR="00E25970" w:rsidRPr="00E25970" w:rsidRDefault="00AA1550" w:rsidP="00E25970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7.2</w:t>
      </w:r>
      <w:r w:rsidR="00DA5777" w:rsidRPr="00E25970">
        <w:rPr>
          <w:bCs/>
          <w:sz w:val="28"/>
          <w:szCs w:val="28"/>
        </w:rPr>
        <w:t xml:space="preserve">. </w:t>
      </w:r>
      <w:r w:rsidR="00E25970" w:rsidRPr="00E25970">
        <w:rPr>
          <w:bCs/>
          <w:sz w:val="28"/>
          <w:szCs w:val="28"/>
        </w:rPr>
        <w:t xml:space="preserve">Для заявителей, подавших заявление на постановку на учет в качестве нуждающегося в предоставлении места в дошкольной образовательной организации (далее – ДОО) очно, предусмотрена возможность получения информации через сервис «Информирование по заявлениям, поданным очно» на едином портале государственных (муниципальных) услуг. Для этого необходимо перейти по ссылке </w:t>
      </w:r>
      <w:hyperlink r:id="rId10" w:history="1">
        <w:r w:rsidR="00E25970" w:rsidRPr="00E25970">
          <w:rPr>
            <w:bCs/>
            <w:sz w:val="28"/>
          </w:rPr>
          <w:t>https://www.gosuslugi.ru/10909/3</w:t>
        </w:r>
      </w:hyperlink>
      <w:r w:rsidR="00E25970" w:rsidRPr="00E25970">
        <w:rPr>
          <w:bCs/>
          <w:sz w:val="28"/>
          <w:szCs w:val="28"/>
        </w:rPr>
        <w:t>.</w:t>
      </w:r>
      <w:r w:rsidR="00E25970">
        <w:rPr>
          <w:bCs/>
          <w:sz w:val="28"/>
          <w:szCs w:val="28"/>
        </w:rPr>
        <w:t xml:space="preserve"> </w:t>
      </w:r>
      <w:r w:rsidR="00E25970" w:rsidRPr="00E25970">
        <w:rPr>
          <w:bCs/>
          <w:sz w:val="28"/>
          <w:szCs w:val="28"/>
        </w:rPr>
        <w:t xml:space="preserve"> </w:t>
      </w:r>
    </w:p>
    <w:p w14:paraId="70240751" w14:textId="77777777" w:rsidR="00DA5777" w:rsidRPr="00DA02B7" w:rsidRDefault="00AA1550" w:rsidP="00DA57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7.3.</w:t>
      </w:r>
      <w:r w:rsidR="00DA5777" w:rsidRPr="00DA02B7">
        <w:t xml:space="preserve"> </w:t>
      </w:r>
      <w:r w:rsidR="00DA5777" w:rsidRPr="00DA02B7">
        <w:rPr>
          <w:sz w:val="28"/>
          <w:szCs w:val="28"/>
        </w:rPr>
        <w:t xml:space="preserve">Перечень документов и сведений, необходимых в соответствии </w:t>
      </w:r>
      <w:r w:rsidR="00DA5777" w:rsidRPr="00DA02B7">
        <w:rPr>
          <w:sz w:val="28"/>
          <w:szCs w:val="28"/>
        </w:rPr>
        <w:br/>
        <w:t xml:space="preserve">с нормативными правовыми актами для предоставления </w:t>
      </w:r>
      <w:r w:rsidR="00DA5777">
        <w:rPr>
          <w:sz w:val="28"/>
          <w:szCs w:val="28"/>
        </w:rPr>
        <w:t>муниципальной</w:t>
      </w:r>
      <w:r w:rsidR="00DA5777" w:rsidRPr="00DA02B7">
        <w:rPr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 и организаций, </w:t>
      </w:r>
      <w:r w:rsidR="00DA5777" w:rsidRPr="00DA02B7">
        <w:rPr>
          <w:sz w:val="28"/>
          <w:szCs w:val="28"/>
        </w:rPr>
        <w:lastRenderedPageBreak/>
        <w:t xml:space="preserve">участвующих в предоставлении </w:t>
      </w:r>
      <w:r w:rsidR="00DA5777">
        <w:rPr>
          <w:sz w:val="28"/>
          <w:szCs w:val="28"/>
        </w:rPr>
        <w:t>муниципальной</w:t>
      </w:r>
      <w:r w:rsidR="00DA5777" w:rsidRPr="00DA02B7">
        <w:rPr>
          <w:sz w:val="28"/>
          <w:szCs w:val="28"/>
        </w:rPr>
        <w:t xml:space="preserve"> услуг</w:t>
      </w:r>
      <w:r w:rsidR="00DA5777">
        <w:rPr>
          <w:sz w:val="28"/>
          <w:szCs w:val="28"/>
        </w:rPr>
        <w:t>и</w:t>
      </w:r>
      <w:r w:rsidR="00DA5777" w:rsidRPr="00DA02B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br/>
        <w:t>в случае обращения:</w:t>
      </w:r>
    </w:p>
    <w:p w14:paraId="3139912F" w14:textId="77777777" w:rsidR="00DA5777" w:rsidRPr="00DA02B7" w:rsidRDefault="00DA5777" w:rsidP="00DA57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- свидетельство о рождении ребенка, выданное на территории Российской Федерации;</w:t>
      </w:r>
    </w:p>
    <w:p w14:paraId="08837B24" w14:textId="77777777" w:rsidR="00DA5777" w:rsidRDefault="00DA5777" w:rsidP="00DA57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- свидетельство о регистрации ребенка по месту жительства или </w:t>
      </w:r>
      <w:r w:rsidR="00800A5A">
        <w:rPr>
          <w:sz w:val="28"/>
          <w:szCs w:val="28"/>
        </w:rPr>
        <w:t xml:space="preserve">           </w:t>
      </w:r>
      <w:r w:rsidRPr="00DA02B7">
        <w:rPr>
          <w:sz w:val="28"/>
          <w:szCs w:val="28"/>
        </w:rPr>
        <w:t>по месту пребывания на закрепленной территории или документы, содержащие сведения</w:t>
      </w:r>
      <w:r>
        <w:rPr>
          <w:sz w:val="28"/>
          <w:szCs w:val="28"/>
        </w:rPr>
        <w:t xml:space="preserve"> </w:t>
      </w:r>
      <w:r w:rsidRPr="00DA02B7">
        <w:rPr>
          <w:sz w:val="28"/>
          <w:szCs w:val="28"/>
        </w:rPr>
        <w:t>о месте пребывания, месте фактического проживания ребенка.</w:t>
      </w:r>
      <w:r w:rsidRPr="00FB512C">
        <w:rPr>
          <w:sz w:val="28"/>
          <w:szCs w:val="28"/>
        </w:rPr>
        <w:t xml:space="preserve"> </w:t>
      </w:r>
    </w:p>
    <w:p w14:paraId="3717B6FF" w14:textId="77777777" w:rsidR="001309F1" w:rsidRPr="00DA02B7" w:rsidRDefault="001309F1" w:rsidP="001309F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A02B7">
        <w:rPr>
          <w:bCs/>
          <w:sz w:val="28"/>
          <w:szCs w:val="28"/>
        </w:rPr>
        <w:t xml:space="preserve">В заявлении, поданном на бумажном носителе, указывается способ направления результата предоставления </w:t>
      </w:r>
      <w:r>
        <w:rPr>
          <w:bCs/>
          <w:sz w:val="28"/>
          <w:szCs w:val="28"/>
        </w:rPr>
        <w:t>муниципальной</w:t>
      </w:r>
      <w:r w:rsidRPr="00DA02B7">
        <w:rPr>
          <w:bCs/>
          <w:sz w:val="28"/>
          <w:szCs w:val="28"/>
        </w:rPr>
        <w:t xml:space="preserve"> услуги:</w:t>
      </w:r>
    </w:p>
    <w:p w14:paraId="23D420D7" w14:textId="77777777" w:rsidR="001309F1" w:rsidRPr="005843B6" w:rsidRDefault="001309F1" w:rsidP="001309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на бумажном носителе</w:t>
      </w:r>
      <w:r w:rsidRPr="00DA02B7">
        <w:rPr>
          <w:bCs/>
          <w:sz w:val="28"/>
          <w:szCs w:val="28"/>
        </w:rPr>
        <w:t xml:space="preserve"> в виде распечатанного экземпляра электронного документа в Уполномоченном органе, </w:t>
      </w:r>
      <w:r w:rsidRPr="00DA02B7">
        <w:rPr>
          <w:sz w:val="28"/>
          <w:szCs w:val="28"/>
        </w:rPr>
        <w:t>высланного по почтовому адресу, указанному в заявлении.</w:t>
      </w:r>
    </w:p>
    <w:p w14:paraId="1BFCA788" w14:textId="77777777" w:rsidR="00DA5777" w:rsidRPr="00DA02B7" w:rsidRDefault="00AA1550" w:rsidP="00DA57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7.4.</w:t>
      </w:r>
      <w:r w:rsidR="00DA5777" w:rsidRPr="00DA02B7">
        <w:rPr>
          <w:sz w:val="28"/>
          <w:szCs w:val="28"/>
        </w:rPr>
        <w:t xml:space="preserve"> При предоставлении муниципальной услуги запрещается требовать от заявителя:</w:t>
      </w:r>
    </w:p>
    <w:p w14:paraId="46B3D490" w14:textId="77777777" w:rsidR="00DA5777" w:rsidRPr="00DA02B7" w:rsidRDefault="00AA1550" w:rsidP="00DA57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7.4</w:t>
      </w:r>
      <w:r w:rsidR="00DA5777" w:rsidRPr="00DA02B7">
        <w:rPr>
          <w:sz w:val="28"/>
          <w:szCs w:val="28"/>
        </w:rPr>
        <w:t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</w:t>
      </w:r>
      <w:r w:rsidR="00DA577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в связи с предоставлением муниципальной услуги.</w:t>
      </w:r>
    </w:p>
    <w:p w14:paraId="7BEE6F13" w14:textId="77777777" w:rsidR="00DA5777" w:rsidRPr="00DA02B7" w:rsidRDefault="00AA1550" w:rsidP="00800A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7.4</w:t>
      </w:r>
      <w:r w:rsidR="00DA5777" w:rsidRPr="00DA02B7">
        <w:rPr>
          <w:sz w:val="28"/>
          <w:szCs w:val="28"/>
        </w:rPr>
        <w:t xml:space="preserve">.2. </w:t>
      </w:r>
      <w:proofErr w:type="gramStart"/>
      <w:r w:rsidR="00DA5777" w:rsidRPr="00DA02B7">
        <w:rPr>
          <w:sz w:val="28"/>
          <w:szCs w:val="28"/>
        </w:rPr>
        <w:t xml:space="preserve">Представления документов и информации, которые </w:t>
      </w:r>
      <w:r w:rsidR="00800A5A">
        <w:rPr>
          <w:sz w:val="28"/>
          <w:szCs w:val="28"/>
        </w:rPr>
        <w:t xml:space="preserve">                     </w:t>
      </w:r>
      <w:r w:rsidR="00DA5777" w:rsidRPr="00DA02B7">
        <w:rPr>
          <w:sz w:val="28"/>
          <w:szCs w:val="28"/>
        </w:rPr>
        <w:t xml:space="preserve">в </w:t>
      </w:r>
      <w:r w:rsidR="00800A5A">
        <w:rPr>
          <w:sz w:val="28"/>
          <w:szCs w:val="28"/>
        </w:rPr>
        <w:t>с</w:t>
      </w:r>
      <w:r w:rsidR="00DA5777" w:rsidRPr="00DA02B7">
        <w:rPr>
          <w:sz w:val="28"/>
          <w:szCs w:val="28"/>
        </w:rPr>
        <w:t xml:space="preserve">оответствии с нормативными правовыми актами Российской Федерации </w:t>
      </w:r>
      <w:r w:rsidR="00800A5A">
        <w:rPr>
          <w:sz w:val="28"/>
          <w:szCs w:val="28"/>
        </w:rPr>
        <w:t xml:space="preserve">           </w:t>
      </w:r>
      <w:r w:rsidR="00DA5777" w:rsidRPr="00DA02B7">
        <w:rPr>
          <w:sz w:val="28"/>
          <w:szCs w:val="28"/>
        </w:rPr>
        <w:t xml:space="preserve">и </w:t>
      </w:r>
      <w:r w:rsidR="00DA5777">
        <w:rPr>
          <w:sz w:val="28"/>
          <w:szCs w:val="28"/>
        </w:rPr>
        <w:t>Ярославской области</w:t>
      </w:r>
      <w:r w:rsidR="00DA5777" w:rsidRPr="00DA02B7">
        <w:rPr>
          <w:sz w:val="28"/>
          <w:szCs w:val="28"/>
        </w:rPr>
        <w:t xml:space="preserve">, муниципальными правовыми актами </w:t>
      </w:r>
      <w:r w:rsidR="00DA5777">
        <w:rPr>
          <w:sz w:val="28"/>
          <w:szCs w:val="28"/>
        </w:rPr>
        <w:t xml:space="preserve">Администрации </w:t>
      </w:r>
      <w:r w:rsidR="00752DFC">
        <w:rPr>
          <w:sz w:val="28"/>
          <w:szCs w:val="28"/>
        </w:rPr>
        <w:t>Некрасовского</w:t>
      </w:r>
      <w:r w:rsidR="00DA5777">
        <w:rPr>
          <w:sz w:val="28"/>
          <w:szCs w:val="28"/>
        </w:rPr>
        <w:t xml:space="preserve"> муниципального района </w:t>
      </w:r>
      <w:r w:rsidR="00DA5777" w:rsidRPr="00DA02B7">
        <w:rPr>
          <w:sz w:val="28"/>
          <w:szCs w:val="28"/>
        </w:rPr>
        <w:t xml:space="preserve">находятся в распоряжении органов, предоставляющих муниципальную </w:t>
      </w:r>
      <w:r w:rsidR="00DA5777">
        <w:rPr>
          <w:sz w:val="28"/>
          <w:szCs w:val="28"/>
        </w:rPr>
        <w:t xml:space="preserve">услугу </w:t>
      </w:r>
      <w:r w:rsidR="00DA5777" w:rsidRPr="00DA02B7">
        <w:rPr>
          <w:sz w:val="28"/>
          <w:szCs w:val="28"/>
        </w:rPr>
        <w:t>и (или) подведомственных организаций, участвующи</w:t>
      </w:r>
      <w:r w:rsidR="00DA5777">
        <w:rPr>
          <w:sz w:val="28"/>
          <w:szCs w:val="28"/>
        </w:rPr>
        <w:t>х в предоставлении муниципальной у</w:t>
      </w:r>
      <w:r w:rsidR="00DA5777" w:rsidRPr="00DA02B7">
        <w:rPr>
          <w:sz w:val="28"/>
          <w:szCs w:val="28"/>
        </w:rPr>
        <w:t>слуг</w:t>
      </w:r>
      <w:r w:rsidR="00DA5777">
        <w:rPr>
          <w:sz w:val="28"/>
          <w:szCs w:val="28"/>
        </w:rPr>
        <w:t xml:space="preserve">и, </w:t>
      </w:r>
      <w:r w:rsidR="00800A5A">
        <w:rPr>
          <w:sz w:val="28"/>
          <w:szCs w:val="28"/>
        </w:rPr>
        <w:t xml:space="preserve">            </w:t>
      </w:r>
      <w:r w:rsidR="00DA5777" w:rsidRPr="00DA02B7">
        <w:rPr>
          <w:sz w:val="28"/>
          <w:szCs w:val="28"/>
        </w:rPr>
        <w:t xml:space="preserve">за исключением документов, указанных в части </w:t>
      </w:r>
      <w:r w:rsidR="00B34360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6</w:t>
      </w:r>
      <w:r w:rsidR="00DA577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статьи</w:t>
      </w:r>
      <w:r w:rsidR="00DA577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7</w:t>
      </w:r>
      <w:r w:rsidR="00DA577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Федерального</w:t>
      </w:r>
      <w:r w:rsidR="00DA577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закона</w:t>
      </w:r>
      <w:r w:rsidR="00DA5777">
        <w:rPr>
          <w:sz w:val="28"/>
          <w:szCs w:val="28"/>
        </w:rPr>
        <w:t xml:space="preserve"> </w:t>
      </w:r>
      <w:r w:rsidR="00800A5A">
        <w:rPr>
          <w:sz w:val="28"/>
          <w:szCs w:val="28"/>
        </w:rPr>
        <w:t>от 27 июля 2010 года</w:t>
      </w:r>
      <w:r w:rsidR="00DA5777" w:rsidRPr="00DA02B7">
        <w:rPr>
          <w:sz w:val="28"/>
          <w:szCs w:val="28"/>
        </w:rPr>
        <w:t xml:space="preserve"> № 210-ФЗ </w:t>
      </w:r>
      <w:r w:rsidR="00DA5777">
        <w:rPr>
          <w:sz w:val="28"/>
          <w:szCs w:val="28"/>
        </w:rPr>
        <w:t xml:space="preserve">   </w:t>
      </w:r>
      <w:r w:rsidR="00DA5777" w:rsidRPr="00DA02B7">
        <w:rPr>
          <w:sz w:val="28"/>
          <w:szCs w:val="28"/>
        </w:rPr>
        <w:t>«Об организации предоставления</w:t>
      </w:r>
      <w:r w:rsidR="00DA577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государственных</w:t>
      </w:r>
      <w:proofErr w:type="gramEnd"/>
      <w:r w:rsidR="00DA577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 xml:space="preserve">и муниципальных услуг» (далее – Федеральный закон </w:t>
      </w:r>
      <w:r w:rsidR="00800A5A">
        <w:rPr>
          <w:sz w:val="28"/>
          <w:szCs w:val="28"/>
        </w:rPr>
        <w:t xml:space="preserve">       </w:t>
      </w:r>
      <w:r w:rsidR="00DA5777" w:rsidRPr="00DA02B7">
        <w:rPr>
          <w:sz w:val="28"/>
          <w:szCs w:val="28"/>
        </w:rPr>
        <w:t>№ 210-ФЗ).</w:t>
      </w:r>
    </w:p>
    <w:p w14:paraId="05283925" w14:textId="77777777" w:rsidR="00DA5777" w:rsidRPr="00DA02B7" w:rsidRDefault="00AA1550" w:rsidP="00800A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7.4.</w:t>
      </w:r>
      <w:r w:rsidR="00DA5777" w:rsidRPr="00DA02B7">
        <w:rPr>
          <w:sz w:val="28"/>
          <w:szCs w:val="28"/>
        </w:rPr>
        <w:t xml:space="preserve">3. Представления документов и информации, отсутствие и (или) недостоверность которых не указывались при первоначальном отказе </w:t>
      </w:r>
      <w:r w:rsidR="00800A5A">
        <w:rPr>
          <w:sz w:val="28"/>
          <w:szCs w:val="28"/>
        </w:rPr>
        <w:t xml:space="preserve">             </w:t>
      </w:r>
      <w:r w:rsidR="00DA5777" w:rsidRPr="00DA02B7">
        <w:rPr>
          <w:sz w:val="28"/>
          <w:szCs w:val="28"/>
        </w:rPr>
        <w:t>в приеме документов, необходимых для предоставления муниципальной услуги, либо в предоставлении муниципальной услуги,</w:t>
      </w:r>
      <w:r w:rsidR="00DA5777" w:rsidRPr="00DA02B7">
        <w:rPr>
          <w:sz w:val="28"/>
          <w:szCs w:val="28"/>
        </w:rPr>
        <w:br/>
        <w:t>за исключением следующих случаев:</w:t>
      </w:r>
    </w:p>
    <w:p w14:paraId="7325030D" w14:textId="77777777" w:rsidR="00DA5777" w:rsidRPr="00DA02B7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изменение требований нормативных правовых актов, касающихся предоставления </w:t>
      </w:r>
      <w:r>
        <w:rPr>
          <w:sz w:val="28"/>
          <w:szCs w:val="28"/>
        </w:rPr>
        <w:t>муниципальной</w:t>
      </w:r>
      <w:r w:rsidRPr="00DA02B7">
        <w:rPr>
          <w:sz w:val="28"/>
          <w:szCs w:val="28"/>
        </w:rPr>
        <w:t xml:space="preserve"> услуги, после первоначальной подачи заявления о предоставлении </w:t>
      </w:r>
      <w:r>
        <w:rPr>
          <w:sz w:val="28"/>
          <w:szCs w:val="28"/>
        </w:rPr>
        <w:t>муниципальной</w:t>
      </w:r>
      <w:r w:rsidRPr="00DA02B7">
        <w:rPr>
          <w:sz w:val="28"/>
          <w:szCs w:val="28"/>
        </w:rPr>
        <w:t xml:space="preserve"> услуги;</w:t>
      </w:r>
    </w:p>
    <w:p w14:paraId="6DF2F5EB" w14:textId="77777777" w:rsidR="00DA5777" w:rsidRPr="00DA02B7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наличие ошибок в заявлении о предоставлении муни</w:t>
      </w:r>
      <w:r>
        <w:rPr>
          <w:sz w:val="28"/>
          <w:szCs w:val="28"/>
        </w:rPr>
        <w:t>ципальной</w:t>
      </w:r>
      <w:r w:rsidRPr="00DA02B7">
        <w:rPr>
          <w:sz w:val="28"/>
          <w:szCs w:val="28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>
        <w:rPr>
          <w:sz w:val="28"/>
          <w:szCs w:val="28"/>
        </w:rPr>
        <w:t>муниципальной</w:t>
      </w:r>
      <w:r w:rsidRPr="00DA02B7">
        <w:rPr>
          <w:sz w:val="28"/>
          <w:szCs w:val="28"/>
        </w:rPr>
        <w:t xml:space="preserve"> услуги, либо в предоставлении </w:t>
      </w:r>
      <w:r>
        <w:rPr>
          <w:sz w:val="28"/>
          <w:szCs w:val="28"/>
        </w:rPr>
        <w:t>муниципальной</w:t>
      </w:r>
      <w:r w:rsidRPr="00DA02B7">
        <w:rPr>
          <w:sz w:val="28"/>
          <w:szCs w:val="28"/>
        </w:rPr>
        <w:t xml:space="preserve"> услуги и не включенных в представленный ранее комплект документов;</w:t>
      </w:r>
    </w:p>
    <w:p w14:paraId="1CD11D4D" w14:textId="77777777" w:rsidR="00DA5777" w:rsidRPr="00DA02B7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r w:rsidRPr="00DA02B7">
        <w:rPr>
          <w:sz w:val="28"/>
          <w:szCs w:val="28"/>
        </w:rPr>
        <w:lastRenderedPageBreak/>
        <w:t xml:space="preserve">предоставления </w:t>
      </w:r>
      <w:r>
        <w:rPr>
          <w:sz w:val="28"/>
          <w:szCs w:val="28"/>
        </w:rPr>
        <w:t>муниципальной</w:t>
      </w:r>
      <w:r w:rsidRPr="00DA02B7">
        <w:rPr>
          <w:sz w:val="28"/>
          <w:szCs w:val="28"/>
        </w:rPr>
        <w:t xml:space="preserve"> услуги, либо в предоставлении </w:t>
      </w:r>
      <w:r>
        <w:rPr>
          <w:sz w:val="28"/>
          <w:szCs w:val="28"/>
        </w:rPr>
        <w:t xml:space="preserve"> муниципальной</w:t>
      </w:r>
      <w:r w:rsidRPr="00DA02B7">
        <w:rPr>
          <w:sz w:val="28"/>
          <w:szCs w:val="28"/>
        </w:rPr>
        <w:t xml:space="preserve"> услуги;</w:t>
      </w:r>
    </w:p>
    <w:p w14:paraId="1D5DE03A" w14:textId="77777777" w:rsidR="00DA5777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A02B7">
        <w:rPr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>
        <w:rPr>
          <w:sz w:val="28"/>
          <w:szCs w:val="28"/>
        </w:rPr>
        <w:t xml:space="preserve">муниципальной </w:t>
      </w:r>
      <w:r w:rsidRPr="00DA02B7">
        <w:rPr>
          <w:sz w:val="28"/>
          <w:szCs w:val="28"/>
        </w:rPr>
        <w:t>услуги,</w:t>
      </w:r>
      <w:r>
        <w:rPr>
          <w:sz w:val="28"/>
          <w:szCs w:val="28"/>
        </w:rPr>
        <w:t xml:space="preserve"> </w:t>
      </w:r>
      <w:r w:rsidRPr="00DA02B7">
        <w:rPr>
          <w:sz w:val="28"/>
          <w:szCs w:val="28"/>
        </w:rPr>
        <w:t>либо</w:t>
      </w:r>
      <w:r>
        <w:rPr>
          <w:sz w:val="28"/>
          <w:szCs w:val="28"/>
        </w:rPr>
        <w:t xml:space="preserve"> </w:t>
      </w:r>
      <w:r w:rsidRPr="00DA02B7">
        <w:rPr>
          <w:sz w:val="28"/>
          <w:szCs w:val="28"/>
        </w:rPr>
        <w:t xml:space="preserve">в предоставлении </w:t>
      </w:r>
      <w:r>
        <w:rPr>
          <w:sz w:val="28"/>
          <w:szCs w:val="28"/>
        </w:rPr>
        <w:t>муниципальной</w:t>
      </w:r>
      <w:r w:rsidRPr="00DA02B7">
        <w:rPr>
          <w:sz w:val="28"/>
          <w:szCs w:val="28"/>
        </w:rPr>
        <w:t xml:space="preserve"> услуги, о чем в письменном виде за подписью руко</w:t>
      </w:r>
      <w:r>
        <w:rPr>
          <w:sz w:val="28"/>
          <w:szCs w:val="28"/>
        </w:rPr>
        <w:t>водителя Уполномоченного органа</w:t>
      </w:r>
      <w:r w:rsidRPr="00DA02B7">
        <w:rPr>
          <w:sz w:val="28"/>
          <w:szCs w:val="28"/>
        </w:rPr>
        <w:t xml:space="preserve"> при первоначальном отказе в приеме документов, необходимых для предоставления </w:t>
      </w:r>
      <w:r>
        <w:rPr>
          <w:sz w:val="28"/>
          <w:szCs w:val="28"/>
        </w:rPr>
        <w:t>муниципальной</w:t>
      </w:r>
      <w:proofErr w:type="gramEnd"/>
      <w:r w:rsidRPr="00DA02B7">
        <w:rPr>
          <w:sz w:val="28"/>
          <w:szCs w:val="28"/>
        </w:rPr>
        <w:t xml:space="preserve">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</w:t>
      </w:r>
      <w:r w:rsidRPr="00DA02B7">
        <w:rPr>
          <w:sz w:val="28"/>
          <w:szCs w:val="28"/>
        </w:rPr>
        <w:br/>
        <w:t>за доставленные неудобства.</w:t>
      </w:r>
    </w:p>
    <w:p w14:paraId="356FCEF6" w14:textId="77777777" w:rsidR="00B34360" w:rsidRPr="00FE1B28" w:rsidRDefault="00B34360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D638E8F" w14:textId="77777777" w:rsidR="00DA5777" w:rsidRDefault="00AA1550" w:rsidP="00B32B94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DA5777">
        <w:rPr>
          <w:b/>
          <w:sz w:val="28"/>
          <w:szCs w:val="28"/>
        </w:rPr>
        <w:t xml:space="preserve">8. </w:t>
      </w:r>
      <w:r w:rsidR="00DA5777" w:rsidRPr="00CD72A0">
        <w:rPr>
          <w:b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</w:t>
      </w:r>
    </w:p>
    <w:p w14:paraId="0F60B99A" w14:textId="77777777" w:rsidR="00DA5777" w:rsidRDefault="00AA1550" w:rsidP="00DA577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8.1</w:t>
      </w:r>
      <w:r w:rsidR="00DA5777" w:rsidRPr="00DA02B7">
        <w:rPr>
          <w:sz w:val="28"/>
          <w:szCs w:val="28"/>
        </w:rPr>
        <w:t xml:space="preserve">. </w:t>
      </w:r>
      <w:proofErr w:type="gramStart"/>
      <w:r w:rsidR="00DA5777" w:rsidRPr="00DA02B7">
        <w:rPr>
          <w:sz w:val="28"/>
          <w:szCs w:val="28"/>
        </w:rPr>
        <w:t xml:space="preserve">При предоставлении заявления на бумажном носителе </w:t>
      </w:r>
      <w:r w:rsidR="00DA5777" w:rsidRPr="00DA02B7">
        <w:rPr>
          <w:sz w:val="28"/>
        </w:rPr>
        <w:t>основаниями для отказа в приеме к рассмотрению</w:t>
      </w:r>
      <w:proofErr w:type="gramEnd"/>
      <w:r w:rsidR="00DA5777" w:rsidRPr="00DA02B7">
        <w:rPr>
          <w:sz w:val="28"/>
        </w:rPr>
        <w:t xml:space="preserve"> документов, необходимых для предоставления </w:t>
      </w:r>
      <w:r w:rsidR="00DA5777">
        <w:rPr>
          <w:sz w:val="28"/>
        </w:rPr>
        <w:t>муниципальной</w:t>
      </w:r>
      <w:r w:rsidR="00DA5777" w:rsidRPr="00DA02B7">
        <w:rPr>
          <w:sz w:val="28"/>
        </w:rPr>
        <w:t xml:space="preserve"> услуги, являются</w:t>
      </w:r>
      <w:r w:rsidR="00DA5777">
        <w:rPr>
          <w:sz w:val="28"/>
        </w:rPr>
        <w:t>:</w:t>
      </w:r>
      <w:r w:rsidR="00DA5777" w:rsidRPr="00DA02B7">
        <w:rPr>
          <w:sz w:val="28"/>
        </w:rPr>
        <w:t xml:space="preserve"> </w:t>
      </w:r>
    </w:p>
    <w:p w14:paraId="0CBCFE86" w14:textId="77777777" w:rsidR="00DA5777" w:rsidRDefault="00DA5777" w:rsidP="00DA577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- </w:t>
      </w:r>
      <w:r w:rsidRPr="00DA02B7">
        <w:rPr>
          <w:sz w:val="28"/>
        </w:rPr>
        <w:t>предоставление неполной</w:t>
      </w:r>
      <w:r>
        <w:rPr>
          <w:sz w:val="28"/>
        </w:rPr>
        <w:t xml:space="preserve"> </w:t>
      </w:r>
      <w:r w:rsidRPr="00DA02B7">
        <w:rPr>
          <w:sz w:val="28"/>
        </w:rPr>
        <w:t xml:space="preserve">информации (комплект документов </w:t>
      </w:r>
      <w:r w:rsidR="00800A5A">
        <w:rPr>
          <w:sz w:val="28"/>
        </w:rPr>
        <w:t xml:space="preserve">             </w:t>
      </w:r>
      <w:r w:rsidRPr="00DA02B7">
        <w:rPr>
          <w:sz w:val="28"/>
        </w:rPr>
        <w:t xml:space="preserve">от заявителя) согласно пункту </w:t>
      </w:r>
      <w:r w:rsidR="00C872C4">
        <w:rPr>
          <w:sz w:val="28"/>
        </w:rPr>
        <w:t>2.</w:t>
      </w:r>
      <w:r>
        <w:rPr>
          <w:sz w:val="28"/>
        </w:rPr>
        <w:t>7.1</w:t>
      </w:r>
      <w:r w:rsidRPr="00DA02B7">
        <w:rPr>
          <w:sz w:val="28"/>
        </w:rPr>
        <w:t xml:space="preserve"> </w:t>
      </w:r>
      <w:r>
        <w:rPr>
          <w:sz w:val="28"/>
        </w:rPr>
        <w:t>а</w:t>
      </w:r>
      <w:r w:rsidRPr="00DA02B7">
        <w:rPr>
          <w:sz w:val="28"/>
        </w:rPr>
        <w:t>дминистративного регламента</w:t>
      </w:r>
      <w:r>
        <w:rPr>
          <w:sz w:val="28"/>
        </w:rPr>
        <w:t xml:space="preserve"> </w:t>
      </w:r>
      <w:r w:rsidRPr="00DA02B7">
        <w:rPr>
          <w:sz w:val="28"/>
        </w:rPr>
        <w:t xml:space="preserve">с учетом сроков исправления </w:t>
      </w:r>
      <w:r>
        <w:rPr>
          <w:sz w:val="28"/>
        </w:rPr>
        <w:t xml:space="preserve">недостатков со стороны заявителя; </w:t>
      </w:r>
    </w:p>
    <w:p w14:paraId="497D0949" w14:textId="77777777" w:rsidR="00DA5777" w:rsidRDefault="00DA5777" w:rsidP="00DA577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6A041B">
        <w:rPr>
          <w:sz w:val="28"/>
        </w:rPr>
        <w:t>- представленные заявителем документы содержат</w:t>
      </w:r>
      <w:r>
        <w:rPr>
          <w:sz w:val="28"/>
        </w:rPr>
        <w:t xml:space="preserve"> повреждения,</w:t>
      </w:r>
      <w:r w:rsidRPr="006A041B">
        <w:rPr>
          <w:sz w:val="28"/>
        </w:rPr>
        <w:t xml:space="preserve"> подчистки</w:t>
      </w:r>
      <w:r>
        <w:rPr>
          <w:sz w:val="28"/>
        </w:rPr>
        <w:t>,</w:t>
      </w:r>
      <w:r w:rsidRPr="006A041B">
        <w:rPr>
          <w:sz w:val="28"/>
        </w:rPr>
        <w:t xml:space="preserve"> исправления текста, не заверенные в порядке, установленном законод</w:t>
      </w:r>
      <w:r>
        <w:rPr>
          <w:sz w:val="28"/>
        </w:rPr>
        <w:t>ательством Российской Федерации.</w:t>
      </w:r>
    </w:p>
    <w:p w14:paraId="5CDA0E9C" w14:textId="77777777" w:rsidR="00DA5777" w:rsidRDefault="00AA1550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t>2.</w:t>
      </w:r>
      <w:r w:rsidR="00DA5777">
        <w:rPr>
          <w:sz w:val="28"/>
        </w:rPr>
        <w:t>8.2.</w:t>
      </w:r>
      <w:r w:rsidR="00DA5777" w:rsidRPr="00893125">
        <w:rPr>
          <w:sz w:val="28"/>
          <w:szCs w:val="28"/>
        </w:rPr>
        <w:t xml:space="preserve"> </w:t>
      </w:r>
      <w:r w:rsidR="00DA5777" w:rsidRPr="00FE1B28">
        <w:rPr>
          <w:sz w:val="28"/>
          <w:szCs w:val="28"/>
        </w:rPr>
        <w:t>Основания для отказа в предоставлении муниципальной</w:t>
      </w:r>
      <w:r w:rsidR="00DA5777">
        <w:rPr>
          <w:sz w:val="28"/>
          <w:szCs w:val="28"/>
        </w:rPr>
        <w:t xml:space="preserve"> </w:t>
      </w:r>
      <w:r w:rsidR="00DA5777" w:rsidRPr="00FE1B28">
        <w:rPr>
          <w:sz w:val="28"/>
          <w:szCs w:val="28"/>
        </w:rPr>
        <w:t>услуги</w:t>
      </w:r>
      <w:r w:rsidR="00DA5777">
        <w:rPr>
          <w:sz w:val="28"/>
          <w:szCs w:val="28"/>
        </w:rPr>
        <w:t xml:space="preserve">               в части промежуточного результата – постановка на учет:</w:t>
      </w:r>
    </w:p>
    <w:p w14:paraId="346F4F63" w14:textId="77777777" w:rsidR="00DA5777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заявитель не соответствует категории лиц, имеющих право </w:t>
      </w:r>
      <w:r>
        <w:rPr>
          <w:sz w:val="28"/>
          <w:szCs w:val="28"/>
        </w:rPr>
        <w:br/>
        <w:t>на предоставление услуги;</w:t>
      </w:r>
    </w:p>
    <w:p w14:paraId="2D456534" w14:textId="77777777" w:rsidR="00DA5777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FE24F1">
        <w:rPr>
          <w:sz w:val="28"/>
        </w:rPr>
        <w:t>предоставлен</w:t>
      </w:r>
      <w:r>
        <w:rPr>
          <w:sz w:val="28"/>
        </w:rPr>
        <w:t xml:space="preserve">ие </w:t>
      </w:r>
      <w:r w:rsidRPr="00FE24F1">
        <w:rPr>
          <w:sz w:val="28"/>
        </w:rPr>
        <w:t>недостоверн</w:t>
      </w:r>
      <w:r>
        <w:rPr>
          <w:sz w:val="28"/>
        </w:rPr>
        <w:t xml:space="preserve">ой </w:t>
      </w:r>
      <w:r w:rsidRPr="00FE24F1">
        <w:rPr>
          <w:sz w:val="28"/>
        </w:rPr>
        <w:t>информаци</w:t>
      </w:r>
      <w:r>
        <w:rPr>
          <w:sz w:val="28"/>
        </w:rPr>
        <w:t xml:space="preserve">и </w:t>
      </w:r>
      <w:r w:rsidRPr="00FE24F1">
        <w:rPr>
          <w:sz w:val="28"/>
        </w:rPr>
        <w:t xml:space="preserve">согласно </w:t>
      </w:r>
      <w:r w:rsidRPr="000A12EB">
        <w:rPr>
          <w:sz w:val="28"/>
        </w:rPr>
        <w:t>пункту</w:t>
      </w:r>
      <w:r>
        <w:rPr>
          <w:sz w:val="28"/>
        </w:rPr>
        <w:t xml:space="preserve"> </w:t>
      </w:r>
      <w:r w:rsidR="00C872C4">
        <w:rPr>
          <w:sz w:val="28"/>
        </w:rPr>
        <w:t>2.</w:t>
      </w:r>
      <w:r>
        <w:rPr>
          <w:sz w:val="28"/>
        </w:rPr>
        <w:t>7.1 а</w:t>
      </w:r>
      <w:r w:rsidRPr="000A12EB">
        <w:rPr>
          <w:sz w:val="28"/>
        </w:rPr>
        <w:t>дминистративного регламента</w:t>
      </w:r>
      <w:r>
        <w:rPr>
          <w:sz w:val="28"/>
        </w:rPr>
        <w:t>;</w:t>
      </w:r>
    </w:p>
    <w:p w14:paraId="5A48465E" w14:textId="77777777" w:rsidR="00DA5777" w:rsidRPr="008345EB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8345EB">
        <w:rPr>
          <w:sz w:val="28"/>
          <w:szCs w:val="28"/>
        </w:rPr>
        <w:t>- 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21C0731F" w14:textId="77777777" w:rsidR="00DA5777" w:rsidRPr="005D66CD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A22FEC">
        <w:rPr>
          <w:sz w:val="28"/>
          <w:szCs w:val="28"/>
        </w:rPr>
        <w:t>- 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</w:t>
      </w:r>
      <w:r w:rsidRPr="005D66CD">
        <w:rPr>
          <w:sz w:val="28"/>
          <w:szCs w:val="28"/>
        </w:rPr>
        <w:t xml:space="preserve">) </w:t>
      </w:r>
      <w:r w:rsidRPr="005D66CD">
        <w:rPr>
          <w:i/>
          <w:sz w:val="28"/>
          <w:szCs w:val="28"/>
        </w:rPr>
        <w:t>(при подаче заявления в электронном виде)</w:t>
      </w:r>
      <w:r w:rsidRPr="005D66CD">
        <w:rPr>
          <w:sz w:val="28"/>
          <w:szCs w:val="28"/>
        </w:rPr>
        <w:t>;</w:t>
      </w:r>
    </w:p>
    <w:p w14:paraId="6F0D201C" w14:textId="77777777" w:rsidR="00DA5777" w:rsidRPr="00B25D4C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5D66CD">
        <w:rPr>
          <w:sz w:val="28"/>
          <w:szCs w:val="28"/>
        </w:rPr>
        <w:t xml:space="preserve">- предоставление неполной информации, в том числе неполного комплекта документов </w:t>
      </w:r>
      <w:r w:rsidRPr="00653A8A">
        <w:rPr>
          <w:i/>
          <w:sz w:val="28"/>
          <w:szCs w:val="28"/>
        </w:rPr>
        <w:t>(при подаче заявления в электронном виде)</w:t>
      </w:r>
      <w:r w:rsidRPr="005D66CD">
        <w:rPr>
          <w:sz w:val="28"/>
          <w:szCs w:val="28"/>
        </w:rPr>
        <w:t>;</w:t>
      </w:r>
    </w:p>
    <w:p w14:paraId="6595C6AF" w14:textId="77777777" w:rsidR="00DA5777" w:rsidRPr="008345EB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B25D4C">
        <w:rPr>
          <w:sz w:val="28"/>
        </w:rPr>
        <w:t>- заявление о предоставлении услуги подано в орган государственной власти, орган местного самоуправления или организацию, в полномочия которых</w:t>
      </w:r>
      <w:r>
        <w:rPr>
          <w:sz w:val="28"/>
        </w:rPr>
        <w:t xml:space="preserve"> </w:t>
      </w:r>
      <w:r w:rsidRPr="00B25D4C">
        <w:rPr>
          <w:sz w:val="28"/>
        </w:rPr>
        <w:t>не входит предоставление услуги</w:t>
      </w:r>
      <w:r>
        <w:rPr>
          <w:sz w:val="28"/>
        </w:rPr>
        <w:t xml:space="preserve"> </w:t>
      </w:r>
      <w:r w:rsidRPr="00FF1685">
        <w:rPr>
          <w:i/>
          <w:sz w:val="28"/>
        </w:rPr>
        <w:t xml:space="preserve">(при подаче заявления </w:t>
      </w:r>
      <w:r w:rsidR="00CB1D08">
        <w:rPr>
          <w:i/>
          <w:sz w:val="28"/>
        </w:rPr>
        <w:t xml:space="preserve">                    </w:t>
      </w:r>
      <w:r w:rsidRPr="00FF1685">
        <w:rPr>
          <w:i/>
          <w:sz w:val="28"/>
        </w:rPr>
        <w:t>на бумажном носителе)</w:t>
      </w:r>
      <w:r w:rsidRPr="00FF1685">
        <w:rPr>
          <w:sz w:val="28"/>
        </w:rPr>
        <w:t>.</w:t>
      </w:r>
    </w:p>
    <w:p w14:paraId="3DF412CC" w14:textId="77777777" w:rsidR="00DA5777" w:rsidRDefault="00AA1550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lastRenderedPageBreak/>
        <w:t>2.</w:t>
      </w:r>
      <w:r w:rsidR="00DA5777">
        <w:rPr>
          <w:sz w:val="28"/>
        </w:rPr>
        <w:t>8.3.</w:t>
      </w:r>
      <w:r w:rsidR="00DA5777" w:rsidRPr="00893125">
        <w:rPr>
          <w:sz w:val="28"/>
          <w:szCs w:val="28"/>
        </w:rPr>
        <w:t xml:space="preserve"> </w:t>
      </w:r>
      <w:r w:rsidR="00DA5777" w:rsidRPr="00FE1B28">
        <w:rPr>
          <w:sz w:val="28"/>
          <w:szCs w:val="28"/>
        </w:rPr>
        <w:t>Основани</w:t>
      </w:r>
      <w:r w:rsidR="00DA5777">
        <w:rPr>
          <w:sz w:val="28"/>
          <w:szCs w:val="28"/>
        </w:rPr>
        <w:t>й</w:t>
      </w:r>
      <w:r w:rsidR="00DA5777" w:rsidRPr="00FE1B28">
        <w:rPr>
          <w:sz w:val="28"/>
          <w:szCs w:val="28"/>
        </w:rPr>
        <w:t xml:space="preserve"> для отказа в предоставлении муниципальной</w:t>
      </w:r>
      <w:r w:rsidR="00DA5777">
        <w:rPr>
          <w:sz w:val="28"/>
          <w:szCs w:val="28"/>
        </w:rPr>
        <w:t xml:space="preserve"> </w:t>
      </w:r>
      <w:r w:rsidR="00DA5777" w:rsidRPr="00FE1B28">
        <w:rPr>
          <w:sz w:val="28"/>
          <w:szCs w:val="28"/>
        </w:rPr>
        <w:t>услуги</w:t>
      </w:r>
      <w:r w:rsidR="00DA5777">
        <w:rPr>
          <w:sz w:val="28"/>
          <w:szCs w:val="28"/>
        </w:rPr>
        <w:t xml:space="preserve"> </w:t>
      </w:r>
      <w:r w:rsidR="00800A5A">
        <w:rPr>
          <w:sz w:val="28"/>
          <w:szCs w:val="28"/>
        </w:rPr>
        <w:t xml:space="preserve">    </w:t>
      </w:r>
      <w:r w:rsidR="00DA5777">
        <w:rPr>
          <w:sz w:val="28"/>
          <w:szCs w:val="28"/>
        </w:rPr>
        <w:t>в части основного результата – направления – не предусмотрено.</w:t>
      </w:r>
    </w:p>
    <w:p w14:paraId="4D4F9DF0" w14:textId="77777777" w:rsidR="000F1500" w:rsidRPr="00F42BB8" w:rsidRDefault="000F1500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14:paraId="5781F32D" w14:textId="77777777" w:rsidR="00DA5777" w:rsidRPr="00CD72A0" w:rsidRDefault="00AA1550" w:rsidP="00B32B94">
      <w:pPr>
        <w:pStyle w:val="Defaul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DA5777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</w:t>
      </w:r>
      <w:r w:rsidR="00DA5777" w:rsidRPr="00CD72A0">
        <w:rPr>
          <w:b/>
          <w:sz w:val="28"/>
          <w:szCs w:val="28"/>
        </w:rPr>
        <w:t>Перечень оснований для приостановления в предоставлении муниципальной услуги</w:t>
      </w:r>
    </w:p>
    <w:p w14:paraId="2F5AE1BC" w14:textId="56246845" w:rsidR="00DA5777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Оснований</w:t>
      </w:r>
      <w:r w:rsidRPr="001B35D8">
        <w:rPr>
          <w:sz w:val="28"/>
          <w:szCs w:val="28"/>
        </w:rPr>
        <w:t xml:space="preserve"> для приостановления предоставления </w:t>
      </w:r>
      <w:r>
        <w:rPr>
          <w:sz w:val="28"/>
          <w:szCs w:val="28"/>
        </w:rPr>
        <w:t>муниципальной</w:t>
      </w:r>
      <w:r w:rsidRPr="001B35D8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не предусмотрено.</w:t>
      </w:r>
    </w:p>
    <w:p w14:paraId="4C92C1B6" w14:textId="77777777" w:rsidR="00B34360" w:rsidRDefault="00B34360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14:paraId="351E49D8" w14:textId="77777777" w:rsidR="00DA5777" w:rsidRPr="00FE1B28" w:rsidRDefault="00AA1550" w:rsidP="00DA577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</w:t>
      </w:r>
      <w:r w:rsidR="00DA5777">
        <w:rPr>
          <w:rFonts w:eastAsia="Calibri"/>
          <w:b/>
          <w:sz w:val="28"/>
          <w:szCs w:val="28"/>
        </w:rPr>
        <w:t xml:space="preserve">10. </w:t>
      </w:r>
      <w:r w:rsidR="00DA5777" w:rsidRPr="00FE1B28">
        <w:rPr>
          <w:rFonts w:eastAsia="Calibri"/>
          <w:b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14:paraId="6603BE6E" w14:textId="77777777" w:rsidR="00DA5777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Предоставление муниципальной услуги осуществляется бесплатно.</w:t>
      </w:r>
    </w:p>
    <w:p w14:paraId="38AD6F6F" w14:textId="77777777" w:rsidR="00B34360" w:rsidRPr="001B35D8" w:rsidRDefault="00B34360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14:paraId="7098B742" w14:textId="77777777" w:rsidR="00DA5777" w:rsidRPr="00FE1B28" w:rsidRDefault="00AA1550" w:rsidP="00DA577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</w:rPr>
        <w:t>2.</w:t>
      </w:r>
      <w:r w:rsidR="00DA5777">
        <w:rPr>
          <w:b/>
          <w:bCs/>
          <w:sz w:val="28"/>
        </w:rPr>
        <w:t>11.</w:t>
      </w:r>
      <w:r w:rsidR="00DA5777" w:rsidRPr="00FE1B28">
        <w:rPr>
          <w:b/>
          <w:bCs/>
          <w:sz w:val="28"/>
        </w:rPr>
        <w:t xml:space="preserve">Максимальный срок ожидания в очереди при подаче запроса </w:t>
      </w:r>
      <w:r w:rsidR="00800A5A">
        <w:rPr>
          <w:b/>
          <w:bCs/>
          <w:sz w:val="28"/>
        </w:rPr>
        <w:t xml:space="preserve">           </w:t>
      </w:r>
      <w:r w:rsidR="00DA5777" w:rsidRPr="00FE1B28">
        <w:rPr>
          <w:b/>
          <w:bCs/>
          <w:sz w:val="28"/>
        </w:rPr>
        <w:t>о предоставлении муниципальной</w:t>
      </w:r>
      <w:r w:rsidR="00DA5777">
        <w:rPr>
          <w:b/>
          <w:bCs/>
          <w:sz w:val="28"/>
        </w:rPr>
        <w:t xml:space="preserve"> </w:t>
      </w:r>
      <w:r w:rsidR="00DA5777" w:rsidRPr="00FE1B28">
        <w:rPr>
          <w:b/>
          <w:bCs/>
          <w:sz w:val="28"/>
        </w:rPr>
        <w:t>услуги и при получении результата предоставления</w:t>
      </w:r>
      <w:r w:rsidR="00DA5777">
        <w:rPr>
          <w:b/>
          <w:bCs/>
          <w:sz w:val="28"/>
        </w:rPr>
        <w:t xml:space="preserve"> </w:t>
      </w:r>
      <w:r w:rsidR="00DA5777" w:rsidRPr="00FE1B28">
        <w:rPr>
          <w:b/>
          <w:bCs/>
          <w:sz w:val="28"/>
        </w:rPr>
        <w:t>муниципальной услуги</w:t>
      </w:r>
      <w:r w:rsidR="00DA5777" w:rsidRPr="00E26774">
        <w:rPr>
          <w:b/>
          <w:bCs/>
          <w:sz w:val="28"/>
        </w:rPr>
        <w:t xml:space="preserve"> </w:t>
      </w:r>
      <w:r w:rsidR="00DA5777">
        <w:rPr>
          <w:b/>
          <w:bCs/>
          <w:sz w:val="28"/>
          <w:szCs w:val="28"/>
        </w:rPr>
        <w:t>при предоставлении заявления на бумажном носителе</w:t>
      </w:r>
    </w:p>
    <w:p w14:paraId="2DBB5930" w14:textId="77777777" w:rsidR="00DA5777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DA02B7">
        <w:rPr>
          <w:sz w:val="28"/>
        </w:rPr>
        <w:t>Максимальный срок ожидан</w:t>
      </w:r>
      <w:r>
        <w:rPr>
          <w:sz w:val="28"/>
        </w:rPr>
        <w:t>ия в очереди при подаче запроса</w:t>
      </w:r>
      <w:r>
        <w:rPr>
          <w:sz w:val="28"/>
        </w:rPr>
        <w:br/>
      </w:r>
      <w:r w:rsidRPr="00DA02B7">
        <w:rPr>
          <w:sz w:val="28"/>
        </w:rPr>
        <w:t xml:space="preserve">о предоставлении </w:t>
      </w:r>
      <w:r>
        <w:rPr>
          <w:sz w:val="28"/>
        </w:rPr>
        <w:t>муниципальной</w:t>
      </w:r>
      <w:r w:rsidRPr="00DA02B7">
        <w:rPr>
          <w:sz w:val="28"/>
        </w:rPr>
        <w:t xml:space="preserve"> услуги и при получении промежуточного результата предоставления </w:t>
      </w:r>
      <w:r>
        <w:rPr>
          <w:sz w:val="28"/>
        </w:rPr>
        <w:t xml:space="preserve">муниципальной </w:t>
      </w:r>
      <w:r w:rsidRPr="00DA02B7">
        <w:rPr>
          <w:sz w:val="28"/>
        </w:rPr>
        <w:t xml:space="preserve"> услуги в </w:t>
      </w:r>
      <w:r>
        <w:rPr>
          <w:sz w:val="28"/>
        </w:rPr>
        <w:t xml:space="preserve">ДОО </w:t>
      </w:r>
      <w:r w:rsidR="00752DFC">
        <w:rPr>
          <w:sz w:val="28"/>
        </w:rPr>
        <w:t>НМР</w:t>
      </w:r>
      <w:r>
        <w:rPr>
          <w:sz w:val="28"/>
        </w:rPr>
        <w:t xml:space="preserve"> составляет</w:t>
      </w:r>
      <w:r>
        <w:rPr>
          <w:sz w:val="28"/>
        </w:rPr>
        <w:br/>
      </w:r>
      <w:r w:rsidRPr="00DA02B7">
        <w:rPr>
          <w:sz w:val="28"/>
        </w:rPr>
        <w:t>не более 15 минут.</w:t>
      </w:r>
    </w:p>
    <w:p w14:paraId="075943CF" w14:textId="77777777" w:rsidR="00B34360" w:rsidRPr="0065129D" w:rsidRDefault="00B34360" w:rsidP="00DA5777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14:paraId="068B069D" w14:textId="77777777" w:rsidR="00DA5777" w:rsidRPr="00FE1B28" w:rsidRDefault="00AA1550" w:rsidP="00DA577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2.</w:t>
      </w:r>
      <w:r w:rsidR="00DA5777">
        <w:rPr>
          <w:rFonts w:eastAsia="Calibri"/>
          <w:b/>
          <w:bCs/>
          <w:sz w:val="28"/>
          <w:szCs w:val="28"/>
        </w:rPr>
        <w:t xml:space="preserve">12. </w:t>
      </w:r>
      <w:r w:rsidR="00DA5777" w:rsidRPr="00FE1B28">
        <w:rPr>
          <w:rFonts w:eastAsia="Calibri"/>
          <w:b/>
          <w:bCs/>
          <w:sz w:val="28"/>
          <w:szCs w:val="28"/>
        </w:rPr>
        <w:t xml:space="preserve">Срок и порядок регистрации </w:t>
      </w:r>
      <w:r w:rsidR="00DA5777">
        <w:rPr>
          <w:rFonts w:eastAsia="Calibri"/>
          <w:b/>
          <w:bCs/>
          <w:sz w:val="28"/>
          <w:szCs w:val="28"/>
        </w:rPr>
        <w:t xml:space="preserve">заявления </w:t>
      </w:r>
      <w:r w:rsidR="00DA5777" w:rsidRPr="00FE1B28">
        <w:rPr>
          <w:rFonts w:eastAsia="Calibri"/>
          <w:b/>
          <w:bCs/>
          <w:sz w:val="28"/>
          <w:szCs w:val="28"/>
        </w:rPr>
        <w:t>о предоставлении муниципальной услуги, в том числе в электронной форме</w:t>
      </w:r>
    </w:p>
    <w:p w14:paraId="1E89612C" w14:textId="77777777" w:rsidR="00DA5777" w:rsidRPr="00DA02B7" w:rsidRDefault="00AA1550" w:rsidP="00DA5777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2.</w:t>
      </w:r>
      <w:r w:rsidR="00DA5777">
        <w:rPr>
          <w:sz w:val="28"/>
        </w:rPr>
        <w:t>12.1.</w:t>
      </w:r>
      <w:r w:rsidR="00DA5777" w:rsidRPr="00DA02B7">
        <w:rPr>
          <w:sz w:val="28"/>
        </w:rPr>
        <w:t xml:space="preserve"> Заявления о </w:t>
      </w:r>
      <w:r w:rsidR="00DA5777" w:rsidRPr="00DA02B7">
        <w:rPr>
          <w:rFonts w:eastAsia="Calibri"/>
          <w:sz w:val="28"/>
          <w:szCs w:val="28"/>
        </w:rPr>
        <w:t>предоставлении муниципальной услуги</w:t>
      </w:r>
      <w:r w:rsidR="00DA5777" w:rsidRPr="00DA02B7">
        <w:rPr>
          <w:sz w:val="28"/>
        </w:rPr>
        <w:t xml:space="preserve"> подлежат регистрации в </w:t>
      </w:r>
      <w:r w:rsidR="00DA5777">
        <w:rPr>
          <w:sz w:val="28"/>
        </w:rPr>
        <w:t xml:space="preserve">ДОО </w:t>
      </w:r>
      <w:r w:rsidR="00752DFC" w:rsidRPr="00B67F11">
        <w:rPr>
          <w:rFonts w:eastAsia="Calibri"/>
          <w:sz w:val="28"/>
          <w:szCs w:val="28"/>
        </w:rPr>
        <w:t>НМР</w:t>
      </w:r>
      <w:r w:rsidR="00DA5777" w:rsidRPr="00B67F11">
        <w:rPr>
          <w:rFonts w:eastAsia="Calibri"/>
          <w:sz w:val="28"/>
          <w:szCs w:val="28"/>
        </w:rPr>
        <w:t xml:space="preserve"> </w:t>
      </w:r>
      <w:r w:rsidR="00E25970" w:rsidRPr="00B67F11">
        <w:rPr>
          <w:rFonts w:eastAsia="Calibri"/>
          <w:sz w:val="28"/>
          <w:szCs w:val="28"/>
        </w:rPr>
        <w:t>с момента дат</w:t>
      </w:r>
      <w:r w:rsidR="00B67F11" w:rsidRPr="00B67F11">
        <w:rPr>
          <w:rFonts w:eastAsia="Calibri"/>
          <w:sz w:val="28"/>
          <w:szCs w:val="28"/>
        </w:rPr>
        <w:t>ы</w:t>
      </w:r>
      <w:r w:rsidR="00E25970" w:rsidRPr="00B67F11">
        <w:rPr>
          <w:rFonts w:eastAsia="Calibri"/>
          <w:sz w:val="28"/>
          <w:szCs w:val="28"/>
        </w:rPr>
        <w:t xml:space="preserve"> создания (поступления) указанного заявления в </w:t>
      </w:r>
      <w:r w:rsidR="00B67F11" w:rsidRPr="00B67F11">
        <w:rPr>
          <w:rFonts w:eastAsia="Calibri"/>
          <w:sz w:val="28"/>
          <w:szCs w:val="28"/>
        </w:rPr>
        <w:t>ГИС АИСДОУ</w:t>
      </w:r>
      <w:r w:rsidR="00DA5777" w:rsidRPr="00B67F11">
        <w:rPr>
          <w:rFonts w:eastAsia="Calibri"/>
          <w:sz w:val="28"/>
          <w:szCs w:val="28"/>
        </w:rPr>
        <w:t xml:space="preserve"> </w:t>
      </w:r>
      <w:r w:rsidR="00B67F11">
        <w:rPr>
          <w:rFonts w:eastAsia="Calibri"/>
          <w:sz w:val="28"/>
          <w:szCs w:val="28"/>
        </w:rPr>
        <w:t>и предоставления</w:t>
      </w:r>
      <w:r w:rsidR="00DA5777" w:rsidRPr="00DA02B7">
        <w:rPr>
          <w:sz w:val="28"/>
        </w:rPr>
        <w:t xml:space="preserve"> документов, необходимых для предоставления </w:t>
      </w:r>
      <w:r w:rsidR="00DA5777">
        <w:rPr>
          <w:sz w:val="28"/>
        </w:rPr>
        <w:t>муниципальной</w:t>
      </w:r>
      <w:r w:rsidR="00DA5777" w:rsidRPr="00DA02B7">
        <w:rPr>
          <w:sz w:val="28"/>
        </w:rPr>
        <w:t xml:space="preserve"> услуги.</w:t>
      </w:r>
    </w:p>
    <w:p w14:paraId="13A8C973" w14:textId="77777777" w:rsidR="00B67F11" w:rsidRDefault="00B67F11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Заявителю под личную подпись выдается </w:t>
      </w:r>
      <w:r w:rsidRPr="00B67F11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(Уведомление) </w:t>
      </w:r>
      <w:r w:rsidRPr="00B67F11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постановке на учет </w:t>
      </w:r>
      <w:r w:rsidRPr="00B67F11">
        <w:rPr>
          <w:sz w:val="28"/>
          <w:szCs w:val="28"/>
        </w:rPr>
        <w:t>в качестве нуждающегося в предоставлении места в муниципальной образовательной организации</w:t>
      </w:r>
      <w:r>
        <w:rPr>
          <w:sz w:val="28"/>
          <w:szCs w:val="28"/>
        </w:rPr>
        <w:t xml:space="preserve"> НМР (приложение дальше)</w:t>
      </w:r>
      <w:r w:rsidRPr="00B67F11">
        <w:rPr>
          <w:sz w:val="28"/>
          <w:szCs w:val="28"/>
        </w:rPr>
        <w:t>.</w:t>
      </w:r>
    </w:p>
    <w:p w14:paraId="4D44EA4A" w14:textId="77777777" w:rsidR="00B34360" w:rsidRPr="00B67F11" w:rsidRDefault="00B34360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7DCE47C" w14:textId="77777777" w:rsidR="00DA5777" w:rsidRDefault="00AA1550" w:rsidP="00DA5777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2.</w:t>
      </w:r>
      <w:r w:rsidR="00DA5777">
        <w:rPr>
          <w:b/>
          <w:sz w:val="28"/>
        </w:rPr>
        <w:t>13.</w:t>
      </w:r>
      <w:r w:rsidR="00DA5777" w:rsidRPr="00FE1B28">
        <w:rPr>
          <w:b/>
          <w:sz w:val="28"/>
        </w:rPr>
        <w:t xml:space="preserve">Требования к помещениям, в которых предоставляется </w:t>
      </w:r>
    </w:p>
    <w:p w14:paraId="20364D74" w14:textId="77777777" w:rsidR="00DA5777" w:rsidRPr="00FE1B28" w:rsidRDefault="00DA5777" w:rsidP="00800A5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E1B28">
        <w:rPr>
          <w:b/>
          <w:sz w:val="28"/>
        </w:rPr>
        <w:t>муниципальная услуга</w:t>
      </w:r>
    </w:p>
    <w:p w14:paraId="5E461DE6" w14:textId="77777777" w:rsidR="00DA5777" w:rsidRPr="00DA02B7" w:rsidRDefault="00AA1550" w:rsidP="00800A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13.1.</w:t>
      </w:r>
      <w:r w:rsidR="00DA5777" w:rsidRPr="00DA02B7">
        <w:rPr>
          <w:sz w:val="28"/>
          <w:szCs w:val="28"/>
        </w:rPr>
        <w:t xml:space="preserve"> Местоположение административных зданий, в которых осуществляется прием заявлений и документов на бумажном носителе, необходимых для предоставления муниципальной услуги, а также выдача результатов предоставления муниципальной услуги</w:t>
      </w:r>
      <w:r w:rsidR="00800A5A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на бумажном носителе, должно обеспечивать удобство для граждан с точки зрения пешеходной доступности от остановок общественного транспорта.</w:t>
      </w:r>
    </w:p>
    <w:p w14:paraId="42F5FAB0" w14:textId="77777777" w:rsidR="00DA5777" w:rsidRPr="00DA02B7" w:rsidRDefault="00AA1550" w:rsidP="00800A5A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 xml:space="preserve">13.2. </w:t>
      </w:r>
      <w:r w:rsidR="00DA5777" w:rsidRPr="00DA02B7">
        <w:rPr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результатов предоставления муниципальной услуги, организовывается стоянка (парковка) для личного автомобильного транспорта заявителей.</w:t>
      </w:r>
      <w:r w:rsidR="00800A5A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 xml:space="preserve">За пользование стоянкой (парковкой) с заявителей </w:t>
      </w:r>
      <w:r w:rsidR="00DA5777" w:rsidRPr="00DA02B7">
        <w:rPr>
          <w:sz w:val="28"/>
          <w:szCs w:val="28"/>
        </w:rPr>
        <w:lastRenderedPageBreak/>
        <w:t>плата не взимается.</w:t>
      </w:r>
    </w:p>
    <w:p w14:paraId="719F0E9F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DA02B7">
        <w:rPr>
          <w:sz w:val="28"/>
          <w:szCs w:val="28"/>
        </w:rPr>
        <w:t xml:space="preserve">Для парковки специальных автотранспортных средств инвалидов </w:t>
      </w:r>
      <w:r w:rsidR="00800A5A">
        <w:rPr>
          <w:sz w:val="28"/>
          <w:szCs w:val="28"/>
        </w:rPr>
        <w:t xml:space="preserve">        </w:t>
      </w:r>
      <w:r w:rsidRPr="00DA02B7">
        <w:rPr>
          <w:sz w:val="28"/>
          <w:szCs w:val="28"/>
        </w:rPr>
        <w:t>на стоянке (парковке) выделяется не менее 10% мест (но не менее одного места)</w:t>
      </w:r>
      <w:r w:rsidR="00800A5A">
        <w:rPr>
          <w:sz w:val="28"/>
          <w:szCs w:val="28"/>
        </w:rPr>
        <w:t xml:space="preserve"> </w:t>
      </w:r>
      <w:r w:rsidRPr="00DA02B7">
        <w:rPr>
          <w:sz w:val="28"/>
          <w:szCs w:val="28"/>
        </w:rPr>
        <w:t>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</w:t>
      </w:r>
      <w:r>
        <w:rPr>
          <w:sz w:val="28"/>
          <w:szCs w:val="28"/>
        </w:rPr>
        <w:t xml:space="preserve"> </w:t>
      </w:r>
      <w:r w:rsidRPr="00DA02B7">
        <w:rPr>
          <w:sz w:val="28"/>
          <w:szCs w:val="28"/>
        </w:rPr>
        <w:t>таких</w:t>
      </w:r>
      <w:r>
        <w:rPr>
          <w:sz w:val="28"/>
          <w:szCs w:val="28"/>
        </w:rPr>
        <w:t xml:space="preserve"> </w:t>
      </w:r>
      <w:r w:rsidRPr="00DA02B7">
        <w:rPr>
          <w:sz w:val="28"/>
          <w:szCs w:val="28"/>
        </w:rPr>
        <w:t>инвалидов</w:t>
      </w:r>
      <w:r>
        <w:rPr>
          <w:sz w:val="28"/>
          <w:szCs w:val="28"/>
        </w:rPr>
        <w:t xml:space="preserve"> </w:t>
      </w:r>
      <w:r w:rsidRPr="00DA02B7">
        <w:rPr>
          <w:sz w:val="28"/>
          <w:szCs w:val="28"/>
        </w:rPr>
        <w:t>и (или) детей-инвалидов.</w:t>
      </w:r>
    </w:p>
    <w:p w14:paraId="7E00DE0C" w14:textId="77777777" w:rsidR="00DA5777" w:rsidRPr="00DA02B7" w:rsidRDefault="00AA1550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 xml:space="preserve">13.3. </w:t>
      </w:r>
      <w:r w:rsidR="00DA5777" w:rsidRPr="00DA02B7">
        <w:rPr>
          <w:sz w:val="28"/>
          <w:szCs w:val="28"/>
        </w:rPr>
        <w:t xml:space="preserve">В целях обеспечения беспрепятственного доступа заявителей, </w:t>
      </w:r>
      <w:r w:rsidR="00800A5A">
        <w:rPr>
          <w:sz w:val="28"/>
          <w:szCs w:val="28"/>
        </w:rPr>
        <w:t xml:space="preserve">     </w:t>
      </w:r>
      <w:r w:rsidR="00DA5777" w:rsidRPr="00DA02B7">
        <w:rPr>
          <w:sz w:val="28"/>
          <w:szCs w:val="28"/>
        </w:rPr>
        <w:t xml:space="preserve">в том числе передвигающихся на инвалидных колясках, вход в здание </w:t>
      </w:r>
      <w:r w:rsidR="00DA5777">
        <w:rPr>
          <w:sz w:val="28"/>
          <w:szCs w:val="28"/>
        </w:rPr>
        <w:t xml:space="preserve">                      </w:t>
      </w:r>
      <w:r w:rsidR="00DA5777" w:rsidRPr="00DA02B7">
        <w:rPr>
          <w:sz w:val="28"/>
          <w:szCs w:val="28"/>
        </w:rPr>
        <w:t>и помещения, в которых  предоставляется муниципальная 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</w:t>
      </w:r>
      <w:r w:rsidR="00DA577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в</w:t>
      </w:r>
      <w:r w:rsidR="00DA577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соответствии</w:t>
      </w:r>
      <w:r w:rsidR="00DA577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 xml:space="preserve">с законодательством Российской Федерации </w:t>
      </w:r>
      <w:r w:rsidR="00DA5777">
        <w:rPr>
          <w:sz w:val="28"/>
          <w:szCs w:val="28"/>
        </w:rPr>
        <w:t xml:space="preserve">                   </w:t>
      </w:r>
      <w:r w:rsidR="00DA5777" w:rsidRPr="00DA02B7">
        <w:rPr>
          <w:sz w:val="28"/>
          <w:szCs w:val="28"/>
        </w:rPr>
        <w:t>о социальной защите инвалидов.</w:t>
      </w:r>
    </w:p>
    <w:p w14:paraId="02536EF8" w14:textId="77777777" w:rsidR="00DA5777" w:rsidRPr="00DA02B7" w:rsidRDefault="00AA1550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 xml:space="preserve">13.4. </w:t>
      </w:r>
      <w:r w:rsidR="00DA5777" w:rsidRPr="00DA02B7">
        <w:rPr>
          <w:sz w:val="28"/>
          <w:szCs w:val="28"/>
        </w:rPr>
        <w:t>Центральный вход в здание Уполномоченного органа</w:t>
      </w:r>
      <w:r w:rsidR="00DA5777">
        <w:rPr>
          <w:sz w:val="28"/>
          <w:szCs w:val="28"/>
        </w:rPr>
        <w:t xml:space="preserve">, ДОО </w:t>
      </w:r>
      <w:r w:rsidR="00752DFC">
        <w:rPr>
          <w:sz w:val="28"/>
          <w:szCs w:val="28"/>
        </w:rPr>
        <w:t>НМР</w:t>
      </w:r>
      <w:r w:rsidR="00DA5777" w:rsidRPr="00DA02B7">
        <w:rPr>
          <w:sz w:val="28"/>
          <w:szCs w:val="28"/>
        </w:rPr>
        <w:t xml:space="preserve"> должен быть оборудован информационной табличкой (вывеской), содержащей информацию:</w:t>
      </w:r>
    </w:p>
    <w:p w14:paraId="55D4D644" w14:textId="77777777" w:rsidR="00DA5777" w:rsidRPr="00DA02B7" w:rsidRDefault="00DA5777" w:rsidP="00DA5777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наименование;</w:t>
      </w:r>
    </w:p>
    <w:p w14:paraId="612CD50E" w14:textId="77777777" w:rsidR="00DA5777" w:rsidRPr="00DA02B7" w:rsidRDefault="00DA5777" w:rsidP="00DA5777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местонахождение и юридический адрес;</w:t>
      </w:r>
    </w:p>
    <w:p w14:paraId="0FF66F94" w14:textId="77777777" w:rsidR="00DA5777" w:rsidRPr="00DA02B7" w:rsidRDefault="00DA5777" w:rsidP="00DA5777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DA02B7">
        <w:rPr>
          <w:sz w:val="28"/>
          <w:szCs w:val="28"/>
        </w:rPr>
        <w:t>режим работы;</w:t>
      </w:r>
    </w:p>
    <w:p w14:paraId="7C232D0B" w14:textId="77777777" w:rsidR="00DA5777" w:rsidRPr="00DA02B7" w:rsidRDefault="00DA5777" w:rsidP="00DA5777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график приема;</w:t>
      </w:r>
    </w:p>
    <w:p w14:paraId="6C840C9C" w14:textId="77777777" w:rsidR="00DA5777" w:rsidRPr="00DA02B7" w:rsidRDefault="00DA5777" w:rsidP="00DA5777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номера телефонов для справок.</w:t>
      </w:r>
    </w:p>
    <w:p w14:paraId="20E4A234" w14:textId="77777777" w:rsidR="00DA5777" w:rsidRPr="00DA02B7" w:rsidRDefault="00AA1550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 xml:space="preserve">13.5. </w:t>
      </w:r>
      <w:r w:rsidR="00DA5777" w:rsidRPr="00DA02B7">
        <w:rPr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</w:t>
      </w:r>
      <w:r w:rsidR="00DA577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правилам</w:t>
      </w:r>
      <w:r w:rsidR="00DA5777">
        <w:rPr>
          <w:sz w:val="28"/>
          <w:szCs w:val="28"/>
        </w:rPr>
        <w:t xml:space="preserve">                  </w:t>
      </w:r>
      <w:r w:rsidR="00DA5777" w:rsidRPr="00DA02B7">
        <w:rPr>
          <w:sz w:val="28"/>
          <w:szCs w:val="28"/>
        </w:rPr>
        <w:t>и нормативам.</w:t>
      </w:r>
    </w:p>
    <w:p w14:paraId="7E2F5D29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Помещения, в которых предоставляется </w:t>
      </w:r>
      <w:r>
        <w:rPr>
          <w:sz w:val="28"/>
          <w:szCs w:val="28"/>
        </w:rPr>
        <w:t>муниципальная</w:t>
      </w:r>
      <w:r w:rsidRPr="00DA02B7">
        <w:rPr>
          <w:sz w:val="28"/>
          <w:szCs w:val="28"/>
        </w:rPr>
        <w:t xml:space="preserve"> услуга, оснащаются:</w:t>
      </w:r>
    </w:p>
    <w:p w14:paraId="7A15D78A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противопожарной системой и средствами пожаротушения;</w:t>
      </w:r>
    </w:p>
    <w:p w14:paraId="32FACDD5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системой оповещения о возникновении чрезвычайной ситуации;</w:t>
      </w:r>
    </w:p>
    <w:p w14:paraId="5AB7323A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средствами оказания первой медицинской помощи;</w:t>
      </w:r>
    </w:p>
    <w:p w14:paraId="410ED0B5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туалетными комнатами для посетителей.</w:t>
      </w:r>
    </w:p>
    <w:p w14:paraId="70699055" w14:textId="77777777" w:rsidR="00DA5777" w:rsidRPr="00DA02B7" w:rsidRDefault="00AA1550" w:rsidP="00690D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 xml:space="preserve">13.6. </w:t>
      </w:r>
      <w:r w:rsidR="00DA5777" w:rsidRPr="00DA02B7">
        <w:rPr>
          <w:sz w:val="28"/>
          <w:szCs w:val="28"/>
        </w:rPr>
        <w:t xml:space="preserve">Зал ожидания заявителей оборудуется стульями, скамьями, количество которых определяется исходя из фактической нагрузки </w:t>
      </w:r>
      <w:r w:rsidR="00690D45">
        <w:rPr>
          <w:sz w:val="28"/>
          <w:szCs w:val="28"/>
        </w:rPr>
        <w:t xml:space="preserve">                  </w:t>
      </w:r>
      <w:r w:rsidR="00DA5777" w:rsidRPr="00DA02B7">
        <w:rPr>
          <w:sz w:val="28"/>
          <w:szCs w:val="28"/>
        </w:rPr>
        <w:t>и возможностей</w:t>
      </w:r>
      <w:r w:rsidR="00690D45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для их размещения в помещении, а также информационными стендами.</w:t>
      </w:r>
    </w:p>
    <w:p w14:paraId="1CD31241" w14:textId="77777777" w:rsidR="00DA5777" w:rsidRPr="00DA02B7" w:rsidRDefault="00AA1550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 xml:space="preserve">13.7. </w:t>
      </w:r>
      <w:r w:rsidR="00DA5777" w:rsidRPr="00DA02B7">
        <w:rPr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68700760" w14:textId="77777777" w:rsidR="00DA5777" w:rsidRPr="00DA02B7" w:rsidRDefault="00AA1550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13.8.</w:t>
      </w:r>
      <w:r w:rsidR="00CB1D08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2CD7DDD2" w14:textId="77777777" w:rsidR="00DA5777" w:rsidRPr="00DA02B7" w:rsidRDefault="00AA1550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13.9.</w:t>
      </w:r>
      <w:r w:rsidR="00CB1D08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70658300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номера кабинета и наименования отдела;</w:t>
      </w:r>
    </w:p>
    <w:p w14:paraId="015F7C4F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фамилии, имени и отчества (последнее – при наличии), должности </w:t>
      </w:r>
      <w:r w:rsidRPr="00DA02B7">
        <w:rPr>
          <w:sz w:val="28"/>
          <w:szCs w:val="28"/>
        </w:rPr>
        <w:lastRenderedPageBreak/>
        <w:t>ответственного лица за прием документов;</w:t>
      </w:r>
    </w:p>
    <w:p w14:paraId="473085FE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графика приема заявителей.</w:t>
      </w:r>
    </w:p>
    <w:p w14:paraId="2B9129F5" w14:textId="77777777" w:rsidR="00DA5777" w:rsidRPr="00DA02B7" w:rsidRDefault="00AA1550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13.10.</w:t>
      </w:r>
      <w:r w:rsidR="00CB1D08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</w:t>
      </w:r>
      <w:r w:rsidR="00690D45">
        <w:rPr>
          <w:sz w:val="28"/>
          <w:szCs w:val="28"/>
        </w:rPr>
        <w:t xml:space="preserve">               </w:t>
      </w:r>
      <w:r w:rsidR="00DA5777" w:rsidRPr="00DA02B7">
        <w:rPr>
          <w:sz w:val="28"/>
          <w:szCs w:val="28"/>
        </w:rPr>
        <w:t>с возможностью доступа</w:t>
      </w:r>
      <w:r w:rsidR="00DA5777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к необходимым информационным базам данных, печатающим устройством (принтером) и копирующим устройством.</w:t>
      </w:r>
    </w:p>
    <w:p w14:paraId="7B036249" w14:textId="77777777" w:rsidR="00DA5777" w:rsidRPr="00DA02B7" w:rsidRDefault="00AA1550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13.11.</w:t>
      </w:r>
      <w:r w:rsidR="00CB1D08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</w:t>
      </w:r>
      <w:r w:rsidR="00F82D87">
        <w:rPr>
          <w:sz w:val="28"/>
          <w:szCs w:val="28"/>
        </w:rPr>
        <w:t xml:space="preserve">ества (последнее - при наличии) </w:t>
      </w:r>
      <w:r w:rsidR="00DA5777" w:rsidRPr="00DA02B7">
        <w:rPr>
          <w:sz w:val="28"/>
          <w:szCs w:val="28"/>
        </w:rPr>
        <w:t>и должности.</w:t>
      </w:r>
    </w:p>
    <w:p w14:paraId="4BDE72E5" w14:textId="77777777" w:rsidR="00DA5777" w:rsidRPr="00DA02B7" w:rsidRDefault="00AA1550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13.12.</w:t>
      </w:r>
      <w:r w:rsidR="00CB1D08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 xml:space="preserve">При предоставлении </w:t>
      </w:r>
      <w:r w:rsidR="00DA5777">
        <w:rPr>
          <w:sz w:val="28"/>
          <w:szCs w:val="28"/>
        </w:rPr>
        <w:t>муниципальной</w:t>
      </w:r>
      <w:r w:rsidR="00DA5777" w:rsidRPr="00DA02B7">
        <w:rPr>
          <w:sz w:val="28"/>
          <w:szCs w:val="28"/>
        </w:rPr>
        <w:t xml:space="preserve"> услуги инвалидам обеспечиваются:</w:t>
      </w:r>
    </w:p>
    <w:p w14:paraId="2FEA9615" w14:textId="77777777" w:rsidR="00DA5777" w:rsidRPr="00FE1B28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возможность беспрепятственного доступа к объекту (зданию, помещению),</w:t>
      </w:r>
      <w:r>
        <w:rPr>
          <w:sz w:val="28"/>
          <w:szCs w:val="28"/>
        </w:rPr>
        <w:t xml:space="preserve"> </w:t>
      </w:r>
      <w:r w:rsidRPr="00DA02B7">
        <w:rPr>
          <w:sz w:val="28"/>
          <w:szCs w:val="28"/>
        </w:rPr>
        <w:t xml:space="preserve">в котором предоставляется </w:t>
      </w:r>
      <w:r>
        <w:rPr>
          <w:sz w:val="28"/>
          <w:szCs w:val="28"/>
        </w:rPr>
        <w:t>муниципальная</w:t>
      </w:r>
      <w:r w:rsidRPr="00DA02B7">
        <w:rPr>
          <w:sz w:val="28"/>
          <w:szCs w:val="28"/>
        </w:rPr>
        <w:t xml:space="preserve"> услуга;</w:t>
      </w:r>
    </w:p>
    <w:p w14:paraId="558C63C4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возможность самостоятельного передвижения по территории, </w:t>
      </w:r>
      <w:r w:rsidR="00690D45">
        <w:rPr>
          <w:sz w:val="28"/>
          <w:szCs w:val="28"/>
        </w:rPr>
        <w:t xml:space="preserve">               </w:t>
      </w:r>
      <w:r w:rsidRPr="00DA02B7">
        <w:rPr>
          <w:sz w:val="28"/>
          <w:szCs w:val="28"/>
        </w:rPr>
        <w:t xml:space="preserve">на которой расположены здания и помещения, в которых предоставляется </w:t>
      </w:r>
      <w:r>
        <w:rPr>
          <w:sz w:val="28"/>
          <w:szCs w:val="28"/>
        </w:rPr>
        <w:t>муниципальная</w:t>
      </w:r>
      <w:r w:rsidRPr="00DA02B7">
        <w:rPr>
          <w:sz w:val="28"/>
          <w:szCs w:val="28"/>
        </w:rPr>
        <w:t xml:space="preserve"> услуга, а также входа в такие объекты и выхода из них, посадки в транспортное средство и высадки из него, в том числе </w:t>
      </w:r>
      <w:r w:rsidR="00690D45">
        <w:rPr>
          <w:sz w:val="28"/>
          <w:szCs w:val="28"/>
        </w:rPr>
        <w:t xml:space="preserve">                      </w:t>
      </w:r>
      <w:r w:rsidRPr="00DA02B7">
        <w:rPr>
          <w:sz w:val="28"/>
          <w:szCs w:val="28"/>
        </w:rPr>
        <w:t>с использование кресла-коляски;</w:t>
      </w:r>
    </w:p>
    <w:p w14:paraId="05DC42A1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6DF4C798" w14:textId="77777777" w:rsidR="00DA5777" w:rsidRPr="00DA02B7" w:rsidRDefault="00DA5777" w:rsidP="00690D4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</w:t>
      </w:r>
      <w:r>
        <w:rPr>
          <w:sz w:val="28"/>
          <w:szCs w:val="28"/>
        </w:rPr>
        <w:t xml:space="preserve"> </w:t>
      </w:r>
      <w:r w:rsidRPr="00DA02B7">
        <w:rPr>
          <w:sz w:val="28"/>
          <w:szCs w:val="28"/>
        </w:rPr>
        <w:t xml:space="preserve">и помещениям, в которых предоставляется муниципальная услуга, </w:t>
      </w:r>
      <w:r w:rsidR="00690D45">
        <w:rPr>
          <w:sz w:val="28"/>
          <w:szCs w:val="28"/>
        </w:rPr>
        <w:t xml:space="preserve">     </w:t>
      </w:r>
      <w:r w:rsidRPr="00DA02B7">
        <w:rPr>
          <w:sz w:val="28"/>
          <w:szCs w:val="28"/>
        </w:rPr>
        <w:t>и к муниципальной</w:t>
      </w:r>
      <w:r>
        <w:rPr>
          <w:sz w:val="28"/>
          <w:szCs w:val="28"/>
        </w:rPr>
        <w:t xml:space="preserve"> </w:t>
      </w:r>
      <w:r w:rsidRPr="00DA02B7">
        <w:rPr>
          <w:sz w:val="28"/>
          <w:szCs w:val="28"/>
        </w:rPr>
        <w:t>услуге с учетом ограничений</w:t>
      </w:r>
      <w:r w:rsidR="00690D45">
        <w:rPr>
          <w:sz w:val="28"/>
          <w:szCs w:val="28"/>
        </w:rPr>
        <w:t xml:space="preserve"> </w:t>
      </w:r>
      <w:r w:rsidRPr="00DA02B7">
        <w:rPr>
          <w:sz w:val="28"/>
          <w:szCs w:val="28"/>
        </w:rPr>
        <w:t>их жизнедеятельности;</w:t>
      </w:r>
    </w:p>
    <w:p w14:paraId="6299F965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801762D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 xml:space="preserve">допуск </w:t>
      </w:r>
      <w:proofErr w:type="spellStart"/>
      <w:r w:rsidRPr="00DA02B7">
        <w:rPr>
          <w:sz w:val="28"/>
          <w:szCs w:val="28"/>
        </w:rPr>
        <w:t>сурдопереводчика</w:t>
      </w:r>
      <w:proofErr w:type="spellEnd"/>
      <w:r w:rsidRPr="00DA02B7">
        <w:rPr>
          <w:sz w:val="28"/>
          <w:szCs w:val="28"/>
        </w:rPr>
        <w:t xml:space="preserve"> и </w:t>
      </w:r>
      <w:proofErr w:type="spellStart"/>
      <w:r w:rsidRPr="00DA02B7">
        <w:rPr>
          <w:sz w:val="28"/>
          <w:szCs w:val="28"/>
        </w:rPr>
        <w:t>тифлосурдопереводчика</w:t>
      </w:r>
      <w:proofErr w:type="spellEnd"/>
      <w:r w:rsidRPr="00DA02B7">
        <w:rPr>
          <w:sz w:val="28"/>
          <w:szCs w:val="28"/>
        </w:rPr>
        <w:t>;</w:t>
      </w:r>
    </w:p>
    <w:p w14:paraId="7B1F780E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DA02B7">
        <w:rPr>
          <w:sz w:val="28"/>
          <w:szCs w:val="28"/>
        </w:rPr>
        <w:t>допуск собаки-проводника при наличии документа, подтверждающего</w:t>
      </w:r>
      <w:r w:rsidRPr="00DA02B7">
        <w:rPr>
          <w:sz w:val="28"/>
          <w:szCs w:val="28"/>
        </w:rPr>
        <w:br/>
        <w:t>ее специальное обучение, на объекты (здания, по</w:t>
      </w:r>
      <w:r>
        <w:rPr>
          <w:sz w:val="28"/>
          <w:szCs w:val="28"/>
        </w:rPr>
        <w:t>мещения), в которых предоставляе</w:t>
      </w:r>
      <w:r w:rsidRPr="00DA02B7">
        <w:rPr>
          <w:sz w:val="28"/>
          <w:szCs w:val="28"/>
        </w:rPr>
        <w:t>тся муницип</w:t>
      </w:r>
      <w:r>
        <w:rPr>
          <w:sz w:val="28"/>
          <w:szCs w:val="28"/>
        </w:rPr>
        <w:t>альная</w:t>
      </w:r>
      <w:r w:rsidR="00F82D87">
        <w:rPr>
          <w:sz w:val="28"/>
          <w:szCs w:val="28"/>
        </w:rPr>
        <w:t xml:space="preserve"> услуга</w:t>
      </w:r>
      <w:r w:rsidRPr="00DA02B7">
        <w:rPr>
          <w:sz w:val="28"/>
          <w:szCs w:val="28"/>
        </w:rPr>
        <w:t>;</w:t>
      </w:r>
    </w:p>
    <w:p w14:paraId="014DBDE1" w14:textId="77777777" w:rsidR="00DA577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1E7A1FE8" w14:textId="77777777" w:rsidR="00A34E0D" w:rsidRPr="00FE1B28" w:rsidRDefault="00A34E0D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E26BF7A" w14:textId="77777777" w:rsidR="00DA5777" w:rsidRDefault="00800A5A" w:rsidP="00A34E0D">
      <w:pPr>
        <w:autoSpaceDE w:val="0"/>
        <w:autoSpaceDN w:val="0"/>
        <w:adjustRightInd w:val="0"/>
        <w:jc w:val="center"/>
        <w:rPr>
          <w:b/>
          <w:bCs/>
          <w:sz w:val="28"/>
        </w:rPr>
      </w:pPr>
      <w:r>
        <w:rPr>
          <w:b/>
          <w:bCs/>
          <w:sz w:val="28"/>
        </w:rPr>
        <w:t>2.</w:t>
      </w:r>
      <w:r w:rsidR="00DA5777">
        <w:rPr>
          <w:b/>
          <w:bCs/>
          <w:sz w:val="28"/>
        </w:rPr>
        <w:t xml:space="preserve">14. </w:t>
      </w:r>
      <w:r w:rsidR="00DA5777" w:rsidRPr="00FE1B28">
        <w:rPr>
          <w:b/>
          <w:bCs/>
          <w:sz w:val="28"/>
        </w:rPr>
        <w:t>Показатели доступности и качества муниципальной услуги</w:t>
      </w:r>
    </w:p>
    <w:p w14:paraId="3F8C9981" w14:textId="77777777" w:rsidR="00DA5777" w:rsidRPr="00DA02B7" w:rsidRDefault="00800A5A" w:rsidP="00DA577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="00DA5777">
        <w:rPr>
          <w:rFonts w:eastAsia="Calibri"/>
          <w:sz w:val="28"/>
          <w:szCs w:val="28"/>
        </w:rPr>
        <w:t>14.1.</w:t>
      </w:r>
      <w:r w:rsidR="00DA5777" w:rsidRPr="00DA02B7">
        <w:rPr>
          <w:rFonts w:eastAsia="Calibri"/>
          <w:sz w:val="28"/>
          <w:szCs w:val="28"/>
        </w:rPr>
        <w:t xml:space="preserve"> Основными показателями доступности предоставления </w:t>
      </w:r>
      <w:r w:rsidR="00DA5777" w:rsidRPr="00DA02B7">
        <w:rPr>
          <w:sz w:val="28"/>
          <w:szCs w:val="28"/>
        </w:rPr>
        <w:t xml:space="preserve">муниципальной </w:t>
      </w:r>
      <w:r w:rsidR="00DA5777" w:rsidRPr="00DA02B7">
        <w:rPr>
          <w:rFonts w:eastAsia="Calibri"/>
          <w:sz w:val="28"/>
          <w:szCs w:val="28"/>
        </w:rPr>
        <w:t>услуги являются:</w:t>
      </w:r>
    </w:p>
    <w:p w14:paraId="0FE9B47F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A02B7">
        <w:rPr>
          <w:rFonts w:eastAsia="Calibri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>
        <w:rPr>
          <w:sz w:val="28"/>
          <w:szCs w:val="28"/>
        </w:rPr>
        <w:t xml:space="preserve">муниципальной </w:t>
      </w:r>
      <w:r w:rsidRPr="00DA02B7">
        <w:rPr>
          <w:sz w:val="28"/>
          <w:szCs w:val="28"/>
        </w:rPr>
        <w:t xml:space="preserve">услуги </w:t>
      </w:r>
      <w:r w:rsidRPr="00DA02B7">
        <w:rPr>
          <w:rFonts w:eastAsia="Calibri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14:paraId="13BE1C52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A02B7">
        <w:rPr>
          <w:rFonts w:eastAsia="Calibri"/>
          <w:sz w:val="28"/>
          <w:szCs w:val="28"/>
        </w:rPr>
        <w:t xml:space="preserve">возможность получения информации о ходе предоставления </w:t>
      </w:r>
      <w:r>
        <w:rPr>
          <w:sz w:val="28"/>
          <w:szCs w:val="28"/>
        </w:rPr>
        <w:t>муниципальной</w:t>
      </w:r>
      <w:r w:rsidRPr="00DA02B7">
        <w:rPr>
          <w:sz w:val="28"/>
          <w:szCs w:val="28"/>
        </w:rPr>
        <w:t xml:space="preserve"> </w:t>
      </w:r>
      <w:r w:rsidRPr="00DA02B7">
        <w:rPr>
          <w:rFonts w:eastAsia="Calibri"/>
          <w:sz w:val="28"/>
          <w:szCs w:val="28"/>
        </w:rPr>
        <w:t>услуги, в том числе с использованием ЕПГУ;</w:t>
      </w:r>
    </w:p>
    <w:p w14:paraId="7F512165" w14:textId="77777777" w:rsidR="00DA577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A02B7">
        <w:rPr>
          <w:rFonts w:eastAsia="Calibri"/>
          <w:sz w:val="28"/>
          <w:szCs w:val="28"/>
        </w:rPr>
        <w:t xml:space="preserve">возможность получения заявителем информации о последовательности предоставления места в </w:t>
      </w:r>
      <w:r>
        <w:rPr>
          <w:rFonts w:eastAsia="Calibri"/>
          <w:sz w:val="28"/>
          <w:szCs w:val="28"/>
        </w:rPr>
        <w:t xml:space="preserve">дошкольном образовательном учреждении </w:t>
      </w:r>
      <w:r w:rsidR="00752DFC">
        <w:rPr>
          <w:rFonts w:eastAsia="Calibri"/>
          <w:sz w:val="28"/>
          <w:szCs w:val="28"/>
        </w:rPr>
        <w:lastRenderedPageBreak/>
        <w:t>Некрасовского</w:t>
      </w:r>
      <w:r>
        <w:rPr>
          <w:rFonts w:eastAsia="Calibri"/>
          <w:sz w:val="28"/>
          <w:szCs w:val="28"/>
        </w:rPr>
        <w:t xml:space="preserve"> муниципального района</w:t>
      </w:r>
      <w:r w:rsidRPr="00DA02B7">
        <w:rPr>
          <w:rFonts w:eastAsia="Calibri"/>
          <w:sz w:val="28"/>
          <w:szCs w:val="28"/>
        </w:rPr>
        <w:t>, в том числе с использованием ЕПГУ</w:t>
      </w:r>
      <w:r>
        <w:rPr>
          <w:rFonts w:eastAsia="Calibri"/>
          <w:sz w:val="28"/>
          <w:szCs w:val="28"/>
        </w:rPr>
        <w:t>.</w:t>
      </w:r>
      <w:r w:rsidRPr="00DA02B7">
        <w:rPr>
          <w:rFonts w:eastAsia="Calibri"/>
          <w:sz w:val="28"/>
          <w:szCs w:val="28"/>
        </w:rPr>
        <w:t xml:space="preserve"> </w:t>
      </w:r>
    </w:p>
    <w:p w14:paraId="667B14F4" w14:textId="77777777" w:rsidR="00DA5777" w:rsidRPr="00DA02B7" w:rsidRDefault="00800A5A" w:rsidP="00DA577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="00DA5777">
        <w:rPr>
          <w:rFonts w:eastAsia="Calibri"/>
          <w:sz w:val="28"/>
          <w:szCs w:val="28"/>
        </w:rPr>
        <w:t>14.2.</w:t>
      </w:r>
      <w:r w:rsidR="00DA5777" w:rsidRPr="00DA02B7">
        <w:rPr>
          <w:rFonts w:eastAsia="Calibri"/>
          <w:sz w:val="28"/>
          <w:szCs w:val="28"/>
        </w:rPr>
        <w:t xml:space="preserve"> Основными показателями качества предоставления </w:t>
      </w:r>
      <w:r w:rsidR="00DA5777">
        <w:rPr>
          <w:sz w:val="28"/>
          <w:szCs w:val="28"/>
        </w:rPr>
        <w:t>муниципальной</w:t>
      </w:r>
      <w:r w:rsidR="00DA5777" w:rsidRPr="00DA02B7">
        <w:rPr>
          <w:rFonts w:eastAsia="Calibri"/>
          <w:sz w:val="28"/>
          <w:szCs w:val="28"/>
        </w:rPr>
        <w:t xml:space="preserve"> услуги являются:</w:t>
      </w:r>
    </w:p>
    <w:p w14:paraId="1ADFB8D3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A02B7">
        <w:rPr>
          <w:rFonts w:eastAsia="Calibri"/>
          <w:sz w:val="28"/>
          <w:szCs w:val="28"/>
        </w:rPr>
        <w:t xml:space="preserve">своевременность предоставления </w:t>
      </w:r>
      <w:r>
        <w:rPr>
          <w:sz w:val="28"/>
          <w:szCs w:val="28"/>
        </w:rPr>
        <w:t>муниципальной</w:t>
      </w:r>
      <w:r w:rsidRPr="00DA02B7">
        <w:rPr>
          <w:sz w:val="28"/>
          <w:szCs w:val="28"/>
        </w:rPr>
        <w:t xml:space="preserve"> </w:t>
      </w:r>
      <w:r w:rsidRPr="00DA02B7">
        <w:rPr>
          <w:rFonts w:eastAsia="Calibri"/>
          <w:sz w:val="28"/>
          <w:szCs w:val="28"/>
        </w:rPr>
        <w:t>услуги</w:t>
      </w:r>
      <w:r w:rsidRPr="00DA02B7">
        <w:rPr>
          <w:rFonts w:eastAsia="Calibri"/>
          <w:sz w:val="28"/>
          <w:szCs w:val="28"/>
        </w:rPr>
        <w:br/>
        <w:t>в соответствии со стандартом ее</w:t>
      </w:r>
      <w:r>
        <w:rPr>
          <w:rFonts w:eastAsia="Calibri"/>
          <w:sz w:val="28"/>
          <w:szCs w:val="28"/>
        </w:rPr>
        <w:t xml:space="preserve"> предоставления, установленным а</w:t>
      </w:r>
      <w:r w:rsidRPr="00DA02B7">
        <w:rPr>
          <w:rFonts w:eastAsia="Calibri"/>
          <w:sz w:val="28"/>
          <w:szCs w:val="28"/>
        </w:rPr>
        <w:t>дминистративным регламентом;</w:t>
      </w:r>
    </w:p>
    <w:p w14:paraId="13C22483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A02B7">
        <w:rPr>
          <w:rFonts w:eastAsia="Calibri"/>
          <w:sz w:val="28"/>
          <w:szCs w:val="28"/>
        </w:rPr>
        <w:t>минимально возможное количество взаимодействий гражданина</w:t>
      </w:r>
      <w:r w:rsidRPr="00DA02B7">
        <w:rPr>
          <w:rFonts w:eastAsia="Calibri"/>
          <w:sz w:val="28"/>
          <w:szCs w:val="28"/>
        </w:rPr>
        <w:br/>
        <w:t xml:space="preserve">с должностными лицами, участвующими в предоставлении </w:t>
      </w:r>
      <w:r>
        <w:rPr>
          <w:sz w:val="28"/>
          <w:szCs w:val="28"/>
        </w:rPr>
        <w:t>муниципальной</w:t>
      </w:r>
      <w:r w:rsidRPr="00DA02B7">
        <w:rPr>
          <w:sz w:val="28"/>
          <w:szCs w:val="28"/>
        </w:rPr>
        <w:t xml:space="preserve"> </w:t>
      </w:r>
      <w:r w:rsidRPr="00DA02B7">
        <w:rPr>
          <w:rFonts w:eastAsia="Calibri"/>
          <w:sz w:val="28"/>
          <w:szCs w:val="28"/>
        </w:rPr>
        <w:t>услуги;</w:t>
      </w:r>
    </w:p>
    <w:p w14:paraId="19FF6F5D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A02B7">
        <w:rPr>
          <w:rFonts w:eastAsia="Calibri"/>
          <w:sz w:val="28"/>
          <w:szCs w:val="28"/>
        </w:rPr>
        <w:t>отсутствие обоснованных жалоб на действия (бездействие) сотрудников и их</w:t>
      </w:r>
      <w:r w:rsidRPr="00FE1B28">
        <w:rPr>
          <w:rFonts w:eastAsia="Calibri"/>
          <w:sz w:val="28"/>
          <w:szCs w:val="28"/>
        </w:rPr>
        <w:t xml:space="preserve"> </w:t>
      </w:r>
      <w:r w:rsidRPr="00DA02B7">
        <w:rPr>
          <w:rFonts w:eastAsia="Calibri"/>
          <w:sz w:val="28"/>
          <w:szCs w:val="28"/>
        </w:rPr>
        <w:t>некорректное (невнимательное) отношение к заявителям;</w:t>
      </w:r>
    </w:p>
    <w:p w14:paraId="775FF7FB" w14:textId="77777777" w:rsidR="00DA5777" w:rsidRPr="00DA02B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A02B7">
        <w:rPr>
          <w:rFonts w:eastAsia="Calibri"/>
          <w:sz w:val="28"/>
          <w:szCs w:val="28"/>
        </w:rPr>
        <w:t>отсутствие нарушений со стороны Уполномоченного органа</w:t>
      </w:r>
      <w:r>
        <w:rPr>
          <w:rFonts w:eastAsia="Calibri"/>
          <w:sz w:val="28"/>
          <w:szCs w:val="28"/>
        </w:rPr>
        <w:t xml:space="preserve"> и ДОО </w:t>
      </w:r>
      <w:r w:rsidR="00752DFC">
        <w:rPr>
          <w:rFonts w:eastAsia="Calibri"/>
          <w:sz w:val="28"/>
          <w:szCs w:val="28"/>
        </w:rPr>
        <w:t>НМР</w:t>
      </w:r>
      <w:r w:rsidRPr="00DA02B7">
        <w:rPr>
          <w:rFonts w:eastAsia="Calibri"/>
          <w:sz w:val="28"/>
          <w:szCs w:val="28"/>
        </w:rPr>
        <w:t xml:space="preserve"> установленных сроков в процессе предоставления </w:t>
      </w:r>
      <w:r>
        <w:rPr>
          <w:sz w:val="28"/>
          <w:szCs w:val="28"/>
        </w:rPr>
        <w:t>муниципальной</w:t>
      </w:r>
      <w:r w:rsidRPr="00DA02B7">
        <w:rPr>
          <w:rFonts w:eastAsia="Calibri"/>
          <w:sz w:val="28"/>
          <w:szCs w:val="28"/>
        </w:rPr>
        <w:t xml:space="preserve"> услуги;</w:t>
      </w:r>
    </w:p>
    <w:p w14:paraId="37B9570A" w14:textId="77777777" w:rsidR="00DA577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A02B7">
        <w:rPr>
          <w:rFonts w:eastAsia="Calibri"/>
          <w:sz w:val="28"/>
          <w:szCs w:val="28"/>
        </w:rPr>
        <w:t>отсутствие заявлений об оспаривании решений, действий (бездействия) Уполномоченного органа, его должностных лиц,</w:t>
      </w:r>
      <w:r>
        <w:rPr>
          <w:rFonts w:eastAsia="Calibri"/>
          <w:sz w:val="28"/>
          <w:szCs w:val="28"/>
        </w:rPr>
        <w:t xml:space="preserve"> работников ДОО </w:t>
      </w:r>
      <w:r w:rsidR="00752DFC">
        <w:rPr>
          <w:rFonts w:eastAsia="Calibri"/>
          <w:sz w:val="28"/>
          <w:szCs w:val="28"/>
        </w:rPr>
        <w:t>НМР</w:t>
      </w:r>
      <w:r>
        <w:rPr>
          <w:rFonts w:eastAsia="Calibri"/>
          <w:sz w:val="28"/>
          <w:szCs w:val="28"/>
        </w:rPr>
        <w:t>,</w:t>
      </w:r>
      <w:r w:rsidRPr="00DA02B7">
        <w:rPr>
          <w:rFonts w:eastAsia="Calibri"/>
          <w:sz w:val="28"/>
          <w:szCs w:val="28"/>
        </w:rPr>
        <w:t xml:space="preserve"> принимаемых (совершенных) при предоставлении </w:t>
      </w:r>
      <w:r w:rsidRPr="00DA02B7">
        <w:rPr>
          <w:sz w:val="28"/>
          <w:szCs w:val="28"/>
        </w:rPr>
        <w:t>муниципальной</w:t>
      </w:r>
      <w:r w:rsidRPr="00DA02B7">
        <w:rPr>
          <w:rFonts w:eastAsia="Calibri"/>
          <w:sz w:val="28"/>
          <w:szCs w:val="28"/>
        </w:rPr>
        <w:t xml:space="preserve"> услуги, </w:t>
      </w:r>
      <w:r w:rsidR="00690D45">
        <w:rPr>
          <w:rFonts w:eastAsia="Calibri"/>
          <w:sz w:val="28"/>
          <w:szCs w:val="28"/>
        </w:rPr>
        <w:t xml:space="preserve">  </w:t>
      </w:r>
      <w:r w:rsidRPr="00DA02B7">
        <w:rPr>
          <w:rFonts w:eastAsia="Calibri"/>
          <w:sz w:val="28"/>
          <w:szCs w:val="28"/>
        </w:rPr>
        <w:t xml:space="preserve">по </w:t>
      </w:r>
      <w:proofErr w:type="gramStart"/>
      <w:r w:rsidRPr="00DA02B7">
        <w:rPr>
          <w:rFonts w:eastAsia="Calibri"/>
          <w:sz w:val="28"/>
          <w:szCs w:val="28"/>
        </w:rPr>
        <w:t>итогам</w:t>
      </w:r>
      <w:proofErr w:type="gramEnd"/>
      <w:r w:rsidRPr="00DA02B7">
        <w:rPr>
          <w:rFonts w:eastAsia="Calibri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14:paraId="5C4CE20A" w14:textId="77777777" w:rsidR="00A34E0D" w:rsidRPr="00FE1B28" w:rsidRDefault="00A34E0D" w:rsidP="00DA577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14:paraId="0C887772" w14:textId="77777777" w:rsidR="00DA5777" w:rsidRPr="00FE1B28" w:rsidRDefault="00800A5A" w:rsidP="00DA5777">
      <w:pPr>
        <w:autoSpaceDE w:val="0"/>
        <w:autoSpaceDN w:val="0"/>
        <w:adjustRightInd w:val="0"/>
        <w:jc w:val="center"/>
        <w:rPr>
          <w:b/>
          <w:bCs/>
          <w:sz w:val="28"/>
        </w:rPr>
      </w:pPr>
      <w:r>
        <w:rPr>
          <w:b/>
          <w:bCs/>
          <w:sz w:val="28"/>
        </w:rPr>
        <w:t>2.</w:t>
      </w:r>
      <w:r w:rsidR="00DA5777">
        <w:rPr>
          <w:b/>
          <w:bCs/>
          <w:sz w:val="28"/>
        </w:rPr>
        <w:t>15. Т</w:t>
      </w:r>
      <w:r w:rsidR="00DA5777" w:rsidRPr="00FE1B28">
        <w:rPr>
          <w:b/>
          <w:bCs/>
          <w:sz w:val="28"/>
        </w:rPr>
        <w:t xml:space="preserve">ребования, в том числе учитывающие особенности </w:t>
      </w:r>
      <w:r w:rsidR="00DA5777" w:rsidRPr="00323886">
        <w:rPr>
          <w:b/>
          <w:bCs/>
          <w:sz w:val="28"/>
        </w:rPr>
        <w:t xml:space="preserve">предоставления </w:t>
      </w:r>
      <w:r w:rsidR="00DA5777">
        <w:rPr>
          <w:b/>
          <w:bCs/>
          <w:sz w:val="28"/>
          <w:szCs w:val="28"/>
        </w:rPr>
        <w:t>муниципальной</w:t>
      </w:r>
      <w:r w:rsidR="00DA5777" w:rsidRPr="00323886">
        <w:rPr>
          <w:b/>
          <w:bCs/>
          <w:sz w:val="28"/>
        </w:rPr>
        <w:t xml:space="preserve"> услуги </w:t>
      </w:r>
      <w:r w:rsidR="00DA5777" w:rsidRPr="00FE1B28">
        <w:rPr>
          <w:b/>
          <w:bCs/>
          <w:sz w:val="28"/>
        </w:rPr>
        <w:t>в электронной форме</w:t>
      </w:r>
    </w:p>
    <w:p w14:paraId="6A5B13C6" w14:textId="77777777" w:rsidR="00DA5777" w:rsidRDefault="00800A5A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>15.1.Предоставление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ЕПГУ.</w:t>
      </w:r>
    </w:p>
    <w:p w14:paraId="43127815" w14:textId="77777777" w:rsidR="00DA5777" w:rsidRPr="00DA02B7" w:rsidRDefault="00800A5A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5777">
        <w:rPr>
          <w:sz w:val="28"/>
          <w:szCs w:val="28"/>
        </w:rPr>
        <w:t xml:space="preserve">15.2. </w:t>
      </w:r>
      <w:r w:rsidR="00DA5777" w:rsidRPr="00DA02B7">
        <w:rPr>
          <w:sz w:val="28"/>
          <w:szCs w:val="28"/>
        </w:rPr>
        <w:t xml:space="preserve">Заявителям обеспечивается возможность направления </w:t>
      </w:r>
      <w:r w:rsidR="00DA5777" w:rsidRPr="00DA02B7">
        <w:rPr>
          <w:sz w:val="28"/>
        </w:rPr>
        <w:t>заявления,</w:t>
      </w:r>
      <w:r w:rsidR="00DA5777" w:rsidRPr="00DA02B7">
        <w:rPr>
          <w:sz w:val="28"/>
          <w:szCs w:val="28"/>
        </w:rPr>
        <w:t xml:space="preserve"> документов и сведений, необходимых в соответствии </w:t>
      </w:r>
      <w:r w:rsidR="00690D45">
        <w:rPr>
          <w:sz w:val="28"/>
          <w:szCs w:val="28"/>
        </w:rPr>
        <w:t xml:space="preserve">                      </w:t>
      </w:r>
      <w:r w:rsidR="00DA5777" w:rsidRPr="00DA02B7">
        <w:rPr>
          <w:sz w:val="28"/>
          <w:szCs w:val="28"/>
        </w:rPr>
        <w:t xml:space="preserve">с нормативными правовыми актами для предоставления </w:t>
      </w:r>
      <w:r w:rsidR="00DA5777">
        <w:rPr>
          <w:sz w:val="28"/>
          <w:szCs w:val="28"/>
        </w:rPr>
        <w:t>муниципальной</w:t>
      </w:r>
      <w:r w:rsidR="00DA5777" w:rsidRPr="00DA02B7">
        <w:rPr>
          <w:sz w:val="28"/>
          <w:szCs w:val="28"/>
        </w:rPr>
        <w:t xml:space="preserve"> услуги,</w:t>
      </w:r>
      <w:r w:rsidR="00690D45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в электронном виде</w:t>
      </w:r>
      <w:r w:rsidR="00DA5777" w:rsidRPr="00DA02B7" w:rsidDel="00D8244D">
        <w:rPr>
          <w:sz w:val="28"/>
          <w:szCs w:val="28"/>
        </w:rPr>
        <w:t xml:space="preserve"> </w:t>
      </w:r>
      <w:r w:rsidR="00DA5777" w:rsidRPr="00DA02B7">
        <w:rPr>
          <w:sz w:val="28"/>
          <w:szCs w:val="28"/>
        </w:rPr>
        <w:t>посредством ЕПГУ.</w:t>
      </w:r>
    </w:p>
    <w:p w14:paraId="36959FB6" w14:textId="77777777" w:rsidR="00DA5777" w:rsidRPr="00DA02B7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02B7">
        <w:rPr>
          <w:sz w:val="28"/>
          <w:szCs w:val="28"/>
        </w:rPr>
        <w:t>Для получения муниц</w:t>
      </w:r>
      <w:r>
        <w:rPr>
          <w:sz w:val="28"/>
          <w:szCs w:val="28"/>
        </w:rPr>
        <w:t>ипальной</w:t>
      </w:r>
      <w:r w:rsidRPr="00DA02B7">
        <w:rPr>
          <w:sz w:val="28"/>
          <w:szCs w:val="28"/>
        </w:rPr>
        <w:t xml:space="preserve"> услуги заявитель должен авторизоваться на ЕПГУ в роли частного лица (физическое лицо)</w:t>
      </w:r>
      <w:r w:rsidRPr="00DA02B7">
        <w:rPr>
          <w:sz w:val="28"/>
          <w:szCs w:val="28"/>
        </w:rPr>
        <w:br/>
        <w:t xml:space="preserve">с подтверждённой учётной записью в ЕСИА, указать наименование </w:t>
      </w:r>
      <w:r>
        <w:rPr>
          <w:sz w:val="28"/>
          <w:szCs w:val="28"/>
        </w:rPr>
        <w:t>муниципальной</w:t>
      </w:r>
      <w:r w:rsidRPr="00DA02B7">
        <w:rPr>
          <w:sz w:val="28"/>
          <w:szCs w:val="28"/>
        </w:rPr>
        <w:t xml:space="preserve"> услуги и заполнить предложенную интерактивную форму заявления. </w:t>
      </w:r>
    </w:p>
    <w:p w14:paraId="5EE59210" w14:textId="77777777" w:rsidR="00DA5777" w:rsidRPr="00DA02B7" w:rsidRDefault="00DA5777" w:rsidP="00DA5777">
      <w:pPr>
        <w:pStyle w:val="ad"/>
        <w:ind w:left="0" w:firstLine="709"/>
        <w:jc w:val="both"/>
        <w:rPr>
          <w:bCs/>
          <w:sz w:val="28"/>
          <w:szCs w:val="28"/>
        </w:rPr>
      </w:pPr>
      <w:r w:rsidRPr="00DA02B7">
        <w:rPr>
          <w:bCs/>
          <w:sz w:val="28"/>
          <w:szCs w:val="28"/>
        </w:rPr>
        <w:t xml:space="preserve">Результаты предоставления </w:t>
      </w:r>
      <w:r>
        <w:rPr>
          <w:sz w:val="28"/>
          <w:szCs w:val="28"/>
        </w:rPr>
        <w:t>муниципальной</w:t>
      </w:r>
      <w:r w:rsidRPr="00DA02B7">
        <w:rPr>
          <w:sz w:val="28"/>
          <w:szCs w:val="28"/>
        </w:rPr>
        <w:t xml:space="preserve"> </w:t>
      </w:r>
      <w:r w:rsidRPr="00DA02B7">
        <w:rPr>
          <w:bCs/>
          <w:sz w:val="28"/>
          <w:szCs w:val="28"/>
        </w:rPr>
        <w:t xml:space="preserve">услуги, указанные в пункте </w:t>
      </w:r>
      <w:r w:rsidR="00D94169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4.1.</w:t>
      </w:r>
      <w:r w:rsidRPr="00DA02B7">
        <w:rPr>
          <w:bCs/>
          <w:sz w:val="28"/>
          <w:szCs w:val="28"/>
        </w:rPr>
        <w:t xml:space="preserve"> настоящего </w:t>
      </w:r>
      <w:r>
        <w:rPr>
          <w:bCs/>
          <w:sz w:val="28"/>
          <w:szCs w:val="28"/>
        </w:rPr>
        <w:t>а</w:t>
      </w:r>
      <w:r w:rsidRPr="00DA02B7">
        <w:rPr>
          <w:bCs/>
          <w:sz w:val="28"/>
          <w:szCs w:val="28"/>
        </w:rPr>
        <w:t xml:space="preserve">дминистративного регламента, направляются заявителю </w:t>
      </w:r>
      <w:r w:rsidR="00690D45">
        <w:rPr>
          <w:bCs/>
          <w:sz w:val="28"/>
          <w:szCs w:val="28"/>
        </w:rPr>
        <w:t xml:space="preserve">       </w:t>
      </w:r>
      <w:r w:rsidRPr="00DA02B7">
        <w:rPr>
          <w:bCs/>
          <w:sz w:val="28"/>
          <w:szCs w:val="28"/>
        </w:rPr>
        <w:t>в личный кабинет на ЕПГУ в форме уведомлений</w:t>
      </w:r>
      <w:r w:rsidRPr="00DA02B7">
        <w:rPr>
          <w:bCs/>
          <w:sz w:val="28"/>
          <w:szCs w:val="28"/>
        </w:rPr>
        <w:br/>
        <w:t>по заявлению.</w:t>
      </w:r>
    </w:p>
    <w:p w14:paraId="28216740" w14:textId="77777777" w:rsidR="00DA577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A02B7">
        <w:rPr>
          <w:bCs/>
          <w:sz w:val="28"/>
          <w:szCs w:val="28"/>
        </w:rPr>
        <w:t xml:space="preserve">В случае направления заявления посредством ЕПГУ результат предоставления </w:t>
      </w:r>
      <w:r>
        <w:rPr>
          <w:sz w:val="28"/>
          <w:szCs w:val="28"/>
        </w:rPr>
        <w:t>муниципальной</w:t>
      </w:r>
      <w:r w:rsidRPr="00DA02B7">
        <w:rPr>
          <w:sz w:val="28"/>
          <w:szCs w:val="28"/>
        </w:rPr>
        <w:t xml:space="preserve"> </w:t>
      </w:r>
      <w:r w:rsidRPr="00DA02B7">
        <w:rPr>
          <w:bCs/>
          <w:sz w:val="28"/>
          <w:szCs w:val="28"/>
        </w:rPr>
        <w:t>услуги также может быть выдан заявителю на бумажном носителе в Уполномоченном органе</w:t>
      </w:r>
      <w:r>
        <w:rPr>
          <w:bCs/>
          <w:sz w:val="28"/>
          <w:szCs w:val="28"/>
        </w:rPr>
        <w:t>.</w:t>
      </w:r>
      <w:r w:rsidRPr="00DA02B7">
        <w:rPr>
          <w:bCs/>
          <w:sz w:val="28"/>
          <w:szCs w:val="28"/>
        </w:rPr>
        <w:t xml:space="preserve"> </w:t>
      </w:r>
    </w:p>
    <w:p w14:paraId="228F04A8" w14:textId="77777777" w:rsidR="00D94169" w:rsidRDefault="00D94169" w:rsidP="00690D4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63B26690" w14:textId="77777777" w:rsidR="00DA5777" w:rsidRDefault="00800A5A" w:rsidP="00690D4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A5777" w:rsidRPr="00FE1B28">
        <w:rPr>
          <w:b/>
          <w:sz w:val="28"/>
          <w:szCs w:val="28"/>
        </w:rPr>
        <w:t xml:space="preserve">. Состав, последовательность и сроки выполнения административных процедур (действий), требования к порядку </w:t>
      </w:r>
      <w:r w:rsidR="00A34E0D">
        <w:rPr>
          <w:b/>
          <w:sz w:val="28"/>
          <w:szCs w:val="28"/>
        </w:rPr>
        <w:t xml:space="preserve">                       </w:t>
      </w:r>
      <w:r w:rsidR="00DA5777" w:rsidRPr="00FE1B28">
        <w:rPr>
          <w:b/>
          <w:sz w:val="28"/>
          <w:szCs w:val="28"/>
        </w:rPr>
        <w:lastRenderedPageBreak/>
        <w:t>их выполнения, в том числе особенности выполнения административных процедур в электронной форме</w:t>
      </w:r>
    </w:p>
    <w:p w14:paraId="4E1591BB" w14:textId="77777777" w:rsidR="00A34E0D" w:rsidRPr="00FE1B28" w:rsidRDefault="00A34E0D" w:rsidP="00690D4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2C849098" w14:textId="77777777" w:rsidR="00DA5777" w:rsidRPr="00270D6E" w:rsidRDefault="00800A5A" w:rsidP="00B32B94">
      <w:pPr>
        <w:pStyle w:val="Defaul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DA5777">
        <w:rPr>
          <w:b/>
          <w:sz w:val="28"/>
          <w:szCs w:val="28"/>
        </w:rPr>
        <w:t>1.</w:t>
      </w:r>
      <w:r w:rsidR="00690D45">
        <w:rPr>
          <w:b/>
          <w:sz w:val="28"/>
          <w:szCs w:val="28"/>
        </w:rPr>
        <w:t xml:space="preserve"> </w:t>
      </w:r>
      <w:r w:rsidR="00DA5777" w:rsidRPr="00270D6E">
        <w:rPr>
          <w:b/>
          <w:sz w:val="28"/>
          <w:szCs w:val="28"/>
        </w:rPr>
        <w:t>Состав административных процедур</w:t>
      </w:r>
    </w:p>
    <w:p w14:paraId="74ABF301" w14:textId="77777777" w:rsidR="00DA5777" w:rsidRPr="00FE1B28" w:rsidRDefault="00800A5A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5777">
        <w:rPr>
          <w:sz w:val="28"/>
          <w:szCs w:val="28"/>
        </w:rPr>
        <w:t>1</w:t>
      </w:r>
      <w:r w:rsidR="00DA5777" w:rsidRPr="00FE1B28">
        <w:rPr>
          <w:sz w:val="28"/>
          <w:szCs w:val="28"/>
        </w:rPr>
        <w:t>.1. Предоставление муниципальной услуги включает</w:t>
      </w:r>
      <w:r w:rsidR="00DA5777">
        <w:rPr>
          <w:sz w:val="28"/>
          <w:szCs w:val="28"/>
        </w:rPr>
        <w:br/>
      </w:r>
      <w:r w:rsidR="00DA5777" w:rsidRPr="00FE1B28">
        <w:rPr>
          <w:sz w:val="28"/>
          <w:szCs w:val="28"/>
        </w:rPr>
        <w:t>в себя следующие административные процедуры:</w:t>
      </w:r>
    </w:p>
    <w:p w14:paraId="03965AC3" w14:textId="77777777" w:rsidR="00DA5777" w:rsidRPr="001B35D8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прием</w:t>
      </w:r>
      <w:r w:rsidRPr="001B35D8">
        <w:rPr>
          <w:sz w:val="28"/>
          <w:szCs w:val="28"/>
        </w:rPr>
        <w:t xml:space="preserve"> и регистрация заявления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и иных документов, необходимых для предоставления муниципальной услуги</w:t>
      </w:r>
      <w:r w:rsidRPr="001B35D8">
        <w:rPr>
          <w:sz w:val="28"/>
          <w:szCs w:val="28"/>
        </w:rPr>
        <w:t>;</w:t>
      </w:r>
    </w:p>
    <w:p w14:paraId="3A24A5CF" w14:textId="77777777" w:rsidR="00DA5777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B35D8">
        <w:rPr>
          <w:sz w:val="28"/>
          <w:szCs w:val="28"/>
        </w:rPr>
        <w:t>получение сведений посредством  СМЭВ;</w:t>
      </w:r>
    </w:p>
    <w:p w14:paraId="2AF9CE2B" w14:textId="77777777" w:rsidR="00DA5777" w:rsidRPr="001B35D8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документов и сведений;</w:t>
      </w:r>
    </w:p>
    <w:p w14:paraId="4C67048A" w14:textId="77777777" w:rsidR="00DA5777" w:rsidRPr="001B35D8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B35D8">
        <w:rPr>
          <w:sz w:val="28"/>
          <w:szCs w:val="28"/>
        </w:rPr>
        <w:t>принятие решения</w:t>
      </w:r>
      <w:r>
        <w:rPr>
          <w:bCs/>
          <w:sz w:val="28"/>
          <w:szCs w:val="28"/>
        </w:rPr>
        <w:t>;</w:t>
      </w:r>
    </w:p>
    <w:p w14:paraId="2725EF76" w14:textId="77777777" w:rsidR="00DA5777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B35D8">
        <w:rPr>
          <w:sz w:val="28"/>
          <w:szCs w:val="28"/>
        </w:rPr>
        <w:t xml:space="preserve">выдача </w:t>
      </w:r>
      <w:r>
        <w:rPr>
          <w:sz w:val="28"/>
          <w:szCs w:val="28"/>
        </w:rPr>
        <w:t xml:space="preserve">промежуточного </w:t>
      </w:r>
      <w:r w:rsidRPr="001B35D8">
        <w:rPr>
          <w:sz w:val="28"/>
          <w:szCs w:val="28"/>
        </w:rPr>
        <w:t>результата;</w:t>
      </w:r>
    </w:p>
    <w:p w14:paraId="756046B9" w14:textId="77777777" w:rsidR="00DA5777" w:rsidRDefault="00DA5777" w:rsidP="00DA5777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B35D8">
        <w:rPr>
          <w:sz w:val="28"/>
          <w:szCs w:val="28"/>
        </w:rPr>
        <w:t xml:space="preserve">внесение </w:t>
      </w:r>
      <w:r>
        <w:rPr>
          <w:sz w:val="28"/>
          <w:szCs w:val="28"/>
        </w:rPr>
        <w:t xml:space="preserve">основного </w:t>
      </w:r>
      <w:r w:rsidRPr="001B35D8">
        <w:rPr>
          <w:sz w:val="28"/>
          <w:szCs w:val="28"/>
        </w:rPr>
        <w:t>результата муниципальной услуги</w:t>
      </w:r>
      <w:r>
        <w:rPr>
          <w:sz w:val="28"/>
          <w:szCs w:val="28"/>
        </w:rPr>
        <w:br/>
      </w:r>
      <w:r w:rsidRPr="001B35D8">
        <w:rPr>
          <w:sz w:val="28"/>
          <w:szCs w:val="28"/>
        </w:rPr>
        <w:t>в реестр юридически значимых записей</w:t>
      </w:r>
      <w:r>
        <w:rPr>
          <w:sz w:val="28"/>
          <w:szCs w:val="28"/>
        </w:rPr>
        <w:t>.</w:t>
      </w:r>
    </w:p>
    <w:p w14:paraId="098624A4" w14:textId="77777777" w:rsidR="00DA5777" w:rsidRPr="00FE1B28" w:rsidRDefault="00800A5A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5777">
        <w:rPr>
          <w:sz w:val="28"/>
          <w:szCs w:val="28"/>
        </w:rPr>
        <w:t>1</w:t>
      </w:r>
      <w:r w:rsidR="00DA5777" w:rsidRPr="00FE1B28">
        <w:rPr>
          <w:sz w:val="28"/>
          <w:szCs w:val="28"/>
        </w:rPr>
        <w:t xml:space="preserve">.2. При предоставлении </w:t>
      </w:r>
      <w:r w:rsidR="00DA5777">
        <w:rPr>
          <w:sz w:val="28"/>
          <w:szCs w:val="28"/>
        </w:rPr>
        <w:t>м</w:t>
      </w:r>
      <w:r w:rsidR="00DA5777" w:rsidRPr="00FE1B28">
        <w:rPr>
          <w:sz w:val="28"/>
          <w:szCs w:val="28"/>
        </w:rPr>
        <w:t>униципальной услуги</w:t>
      </w:r>
      <w:r w:rsidR="00DA5777">
        <w:rPr>
          <w:sz w:val="28"/>
          <w:szCs w:val="28"/>
        </w:rPr>
        <w:br/>
      </w:r>
      <w:r w:rsidR="00DA5777" w:rsidRPr="00FE1B28">
        <w:rPr>
          <w:sz w:val="28"/>
          <w:szCs w:val="28"/>
        </w:rPr>
        <w:t xml:space="preserve">в электронной форме заявителю </w:t>
      </w:r>
      <w:r w:rsidR="00DA5777">
        <w:rPr>
          <w:sz w:val="28"/>
          <w:szCs w:val="28"/>
        </w:rPr>
        <w:t xml:space="preserve">дополнительно </w:t>
      </w:r>
      <w:r w:rsidR="00DA5777" w:rsidRPr="00FE1B28">
        <w:rPr>
          <w:sz w:val="28"/>
          <w:szCs w:val="28"/>
        </w:rPr>
        <w:t>обеспечиваются:</w:t>
      </w:r>
    </w:p>
    <w:p w14:paraId="7A385DC0" w14:textId="77777777" w:rsidR="00DA5777" w:rsidRPr="009724C8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24C8">
        <w:rPr>
          <w:sz w:val="28"/>
          <w:szCs w:val="28"/>
        </w:rPr>
        <w:t xml:space="preserve">получение информации о порядке и сроках предоставления </w:t>
      </w:r>
      <w:r>
        <w:rPr>
          <w:sz w:val="28"/>
          <w:szCs w:val="28"/>
        </w:rPr>
        <w:t>муниципальной</w:t>
      </w:r>
      <w:r w:rsidRPr="009724C8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в электронной форме</w:t>
      </w:r>
      <w:r w:rsidRPr="009724C8">
        <w:rPr>
          <w:sz w:val="28"/>
          <w:szCs w:val="28"/>
        </w:rPr>
        <w:t>;</w:t>
      </w:r>
    </w:p>
    <w:p w14:paraId="5F71751A" w14:textId="77777777" w:rsidR="00DA5777" w:rsidRPr="009724C8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24C8">
        <w:rPr>
          <w:sz w:val="28"/>
          <w:szCs w:val="28"/>
        </w:rPr>
        <w:t>формирование заявления</w:t>
      </w:r>
      <w:r>
        <w:rPr>
          <w:sz w:val="28"/>
          <w:szCs w:val="28"/>
        </w:rPr>
        <w:t xml:space="preserve"> в электронной форме</w:t>
      </w:r>
      <w:r w:rsidRPr="009724C8">
        <w:rPr>
          <w:sz w:val="28"/>
          <w:szCs w:val="28"/>
        </w:rPr>
        <w:t>;</w:t>
      </w:r>
    </w:p>
    <w:p w14:paraId="1EA64515" w14:textId="77777777" w:rsidR="00DA577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24C8">
        <w:rPr>
          <w:sz w:val="28"/>
          <w:szCs w:val="28"/>
        </w:rPr>
        <w:t>получение сведений о ходе рассмотрения заявления</w:t>
      </w:r>
      <w:r>
        <w:rPr>
          <w:sz w:val="28"/>
          <w:szCs w:val="28"/>
        </w:rPr>
        <w:t xml:space="preserve"> в электронной форме; </w:t>
      </w:r>
    </w:p>
    <w:p w14:paraId="6BB4F9EA" w14:textId="77777777" w:rsidR="00DA5777" w:rsidRPr="009724C8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получения на ЕПГУ сведений о ходе рассмотрения заявления, поданного в иных формах, по запросу заявителя;</w:t>
      </w:r>
    </w:p>
    <w:p w14:paraId="18E46432" w14:textId="77777777" w:rsidR="00DA5777" w:rsidRPr="009724C8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24C8">
        <w:rPr>
          <w:sz w:val="28"/>
          <w:szCs w:val="28"/>
        </w:rPr>
        <w:t xml:space="preserve">осуществление оценки качества предоставления </w:t>
      </w:r>
      <w:r>
        <w:rPr>
          <w:sz w:val="28"/>
          <w:szCs w:val="28"/>
        </w:rPr>
        <w:t>муниципальной</w:t>
      </w:r>
      <w:r w:rsidRPr="009724C8">
        <w:rPr>
          <w:sz w:val="28"/>
          <w:szCs w:val="28"/>
        </w:rPr>
        <w:t xml:space="preserve"> услуги;</w:t>
      </w:r>
    </w:p>
    <w:p w14:paraId="0CE49215" w14:textId="77777777" w:rsidR="00DA5777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24C8">
        <w:rPr>
          <w:sz w:val="28"/>
          <w:szCs w:val="28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14:paraId="37C4E0C8" w14:textId="77777777" w:rsidR="00A34E0D" w:rsidRPr="00FE1B28" w:rsidRDefault="00A34E0D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6F0387E" w14:textId="77777777" w:rsidR="00DA5777" w:rsidRDefault="00800A5A" w:rsidP="00DA577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3.</w:t>
      </w:r>
      <w:r w:rsidR="00DA5777">
        <w:rPr>
          <w:b/>
          <w:sz w:val="28"/>
          <w:szCs w:val="28"/>
        </w:rPr>
        <w:t>2.</w:t>
      </w:r>
      <w:r w:rsidR="00CB1D08">
        <w:rPr>
          <w:b/>
          <w:sz w:val="28"/>
          <w:szCs w:val="28"/>
        </w:rPr>
        <w:t xml:space="preserve"> </w:t>
      </w:r>
      <w:r w:rsidR="00DA5777" w:rsidRPr="00FE1B28">
        <w:rPr>
          <w:b/>
          <w:sz w:val="28"/>
          <w:szCs w:val="28"/>
        </w:rPr>
        <w:t>Порядок осуществления административных процедур (действий)</w:t>
      </w:r>
      <w:r w:rsidR="00DA5777" w:rsidRPr="00FE1B28">
        <w:rPr>
          <w:sz w:val="28"/>
          <w:szCs w:val="28"/>
        </w:rPr>
        <w:t xml:space="preserve"> </w:t>
      </w:r>
      <w:r w:rsidR="00DA5777">
        <w:rPr>
          <w:b/>
          <w:bCs/>
          <w:sz w:val="28"/>
          <w:szCs w:val="28"/>
        </w:rPr>
        <w:t>вне зависимости от формы оказания услуги</w:t>
      </w:r>
    </w:p>
    <w:p w14:paraId="4DC0F7B5" w14:textId="77777777" w:rsidR="000F1500" w:rsidRPr="00FE1B28" w:rsidRDefault="000F1500" w:rsidP="00DA577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18B3F977" w14:textId="77777777" w:rsidR="00DA5777" w:rsidRDefault="00800A5A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5777">
        <w:rPr>
          <w:sz w:val="28"/>
          <w:szCs w:val="28"/>
        </w:rPr>
        <w:t>2.1.</w:t>
      </w:r>
      <w:r w:rsidR="00DA5777" w:rsidRPr="00FE1B28">
        <w:rPr>
          <w:sz w:val="28"/>
          <w:szCs w:val="28"/>
        </w:rPr>
        <w:t xml:space="preserve"> Формирование заявления.</w:t>
      </w:r>
    </w:p>
    <w:p w14:paraId="4B760CD7" w14:textId="77777777" w:rsidR="00DA5777" w:rsidRPr="00FE1B28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может быть сформировано в электронном виде </w:t>
      </w:r>
      <w:r w:rsidRPr="00FE1B28">
        <w:rPr>
          <w:sz w:val="28"/>
          <w:szCs w:val="28"/>
        </w:rPr>
        <w:t>на ЕПГУ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 </w:t>
      </w:r>
      <w:r>
        <w:rPr>
          <w:sz w:val="28"/>
          <w:szCs w:val="28"/>
        </w:rPr>
        <w:t>или подано на бумажном носителе.</w:t>
      </w:r>
    </w:p>
    <w:p w14:paraId="0AD7804E" w14:textId="77777777" w:rsidR="00DA5777" w:rsidRPr="00FE1B28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Формирование заявления </w:t>
      </w:r>
      <w:r>
        <w:rPr>
          <w:sz w:val="28"/>
          <w:szCs w:val="28"/>
        </w:rPr>
        <w:t>в электронной форме не требует</w:t>
      </w:r>
      <w:r w:rsidRPr="00FE1B28">
        <w:rPr>
          <w:sz w:val="28"/>
          <w:szCs w:val="28"/>
        </w:rPr>
        <w:t xml:space="preserve"> дополнительной подачи заявления </w:t>
      </w:r>
      <w:r>
        <w:rPr>
          <w:sz w:val="28"/>
          <w:szCs w:val="28"/>
        </w:rPr>
        <w:t>на бумажном носителе</w:t>
      </w:r>
      <w:r w:rsidRPr="00FE1B28">
        <w:rPr>
          <w:sz w:val="28"/>
          <w:szCs w:val="28"/>
        </w:rPr>
        <w:t>.</w:t>
      </w:r>
    </w:p>
    <w:p w14:paraId="0861EEE8" w14:textId="77777777" w:rsidR="00DA5777" w:rsidRPr="00FE1B28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заявления в электронной форме </w:t>
      </w:r>
      <w:r w:rsidRPr="00FE1B28">
        <w:rPr>
          <w:sz w:val="28"/>
          <w:szCs w:val="28"/>
        </w:rPr>
        <w:t>после заполнения заявителем каждого из полей электронной формы заявления</w:t>
      </w:r>
      <w:r w:rsidRPr="00AB5FB0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осуществляется</w:t>
      </w:r>
      <w:r w:rsidRPr="00AB5FB0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FE1B28">
        <w:rPr>
          <w:sz w:val="28"/>
          <w:szCs w:val="28"/>
        </w:rPr>
        <w:t>орматно-логическая проверка. При выявлении некорректно заполненного поля электронной формы заявления</w:t>
      </w:r>
      <w:r w:rsidRPr="00FE1B28" w:rsidDel="0050003A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3016E118" w14:textId="77777777" w:rsidR="00DA5777" w:rsidRPr="00FE1B28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При формировании заявления</w:t>
      </w:r>
      <w:r>
        <w:rPr>
          <w:sz w:val="28"/>
          <w:szCs w:val="28"/>
        </w:rPr>
        <w:t xml:space="preserve"> на ЕПГУ </w:t>
      </w:r>
      <w:r w:rsidRPr="00FE1B28">
        <w:rPr>
          <w:sz w:val="28"/>
          <w:szCs w:val="28"/>
        </w:rPr>
        <w:t>заявителю обеспечивается:</w:t>
      </w:r>
    </w:p>
    <w:p w14:paraId="78C63300" w14:textId="77777777" w:rsidR="00DA577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lastRenderedPageBreak/>
        <w:t>а) возможность сохранени</w:t>
      </w:r>
      <w:r>
        <w:rPr>
          <w:sz w:val="28"/>
          <w:szCs w:val="28"/>
        </w:rPr>
        <w:t>я</w:t>
      </w:r>
      <w:r w:rsidRPr="00FE1B28">
        <w:rPr>
          <w:sz w:val="28"/>
          <w:szCs w:val="28"/>
        </w:rPr>
        <w:t xml:space="preserve"> ранее введенных в электронную форму заявления значений в любой момент по желанию пользователя, в том числе при возникновении ошибок ввода и возврат</w:t>
      </w:r>
      <w:r>
        <w:rPr>
          <w:sz w:val="28"/>
          <w:szCs w:val="28"/>
        </w:rPr>
        <w:t>е для повторного ввода значений</w:t>
      </w:r>
      <w:r>
        <w:rPr>
          <w:sz w:val="28"/>
          <w:szCs w:val="28"/>
        </w:rPr>
        <w:br/>
      </w:r>
      <w:r w:rsidRPr="00FE1B28">
        <w:rPr>
          <w:sz w:val="28"/>
          <w:szCs w:val="28"/>
        </w:rPr>
        <w:t>в электронную форму заявления</w:t>
      </w:r>
      <w:r>
        <w:rPr>
          <w:sz w:val="28"/>
          <w:szCs w:val="28"/>
        </w:rPr>
        <w:t>;</w:t>
      </w:r>
    </w:p>
    <w:p w14:paraId="669F8CAC" w14:textId="77777777" w:rsidR="00DA5777" w:rsidRPr="00FE1B28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б) </w:t>
      </w:r>
      <w:r>
        <w:rPr>
          <w:sz w:val="28"/>
          <w:szCs w:val="28"/>
        </w:rPr>
        <w:t>возможность</w:t>
      </w:r>
      <w:r w:rsidRPr="00FE1B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автоматического </w:t>
      </w:r>
      <w:r w:rsidRPr="00FE1B28">
        <w:rPr>
          <w:sz w:val="28"/>
          <w:szCs w:val="28"/>
        </w:rPr>
        <w:t>заполнени</w:t>
      </w:r>
      <w:r>
        <w:rPr>
          <w:sz w:val="28"/>
          <w:szCs w:val="28"/>
        </w:rPr>
        <w:t>я</w:t>
      </w:r>
      <w:r w:rsidRPr="00FE1B28">
        <w:rPr>
          <w:sz w:val="28"/>
          <w:szCs w:val="28"/>
        </w:rPr>
        <w:t xml:space="preserve"> полей электронной формы заявления </w:t>
      </w:r>
      <w:r>
        <w:rPr>
          <w:sz w:val="28"/>
          <w:szCs w:val="28"/>
        </w:rPr>
        <w:t xml:space="preserve">на основании данных, </w:t>
      </w:r>
      <w:r w:rsidRPr="00FE1B28">
        <w:rPr>
          <w:sz w:val="28"/>
          <w:szCs w:val="28"/>
        </w:rPr>
        <w:t>размещенны</w:t>
      </w:r>
      <w:r>
        <w:rPr>
          <w:sz w:val="28"/>
          <w:szCs w:val="28"/>
        </w:rPr>
        <w:t>х</w:t>
      </w:r>
      <w:r w:rsidRPr="00FE1B2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профиле заявителя в </w:t>
      </w:r>
      <w:r w:rsidRPr="00FE1B28">
        <w:rPr>
          <w:sz w:val="28"/>
          <w:szCs w:val="28"/>
        </w:rPr>
        <w:t>ЕСИА;</w:t>
      </w:r>
    </w:p>
    <w:p w14:paraId="11E47E20" w14:textId="77777777" w:rsidR="00DA5777" w:rsidRPr="00FE1B28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E1B28">
        <w:rPr>
          <w:sz w:val="28"/>
          <w:szCs w:val="28"/>
        </w:rPr>
        <w:t xml:space="preserve">) возможность вернуться на любой из этапов заполнения электронной формы заявления без </w:t>
      </w:r>
      <w:proofErr w:type="gramStart"/>
      <w:r w:rsidRPr="00FE1B28">
        <w:rPr>
          <w:sz w:val="28"/>
          <w:szCs w:val="28"/>
        </w:rPr>
        <w:t>потери</w:t>
      </w:r>
      <w:proofErr w:type="gramEnd"/>
      <w:r w:rsidRPr="00FE1B28">
        <w:rPr>
          <w:sz w:val="28"/>
          <w:szCs w:val="28"/>
        </w:rPr>
        <w:t xml:space="preserve"> ранее введенной информации;</w:t>
      </w:r>
    </w:p>
    <w:p w14:paraId="05C74AB9" w14:textId="77777777" w:rsidR="00DA577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FE1B28">
        <w:rPr>
          <w:sz w:val="28"/>
          <w:szCs w:val="28"/>
        </w:rPr>
        <w:t xml:space="preserve">) возможность доступа заявителя на </w:t>
      </w:r>
      <w:r w:rsidRPr="00333FFB">
        <w:rPr>
          <w:sz w:val="28"/>
          <w:szCs w:val="28"/>
        </w:rPr>
        <w:t xml:space="preserve">ЕПГУ </w:t>
      </w:r>
      <w:r w:rsidRPr="00FE1B28">
        <w:rPr>
          <w:sz w:val="28"/>
          <w:szCs w:val="28"/>
        </w:rPr>
        <w:t>к заявлениям</w:t>
      </w:r>
      <w:r>
        <w:rPr>
          <w:sz w:val="28"/>
          <w:szCs w:val="28"/>
        </w:rPr>
        <w:t>,</w:t>
      </w:r>
      <w:r w:rsidRPr="00FE1B28">
        <w:rPr>
          <w:sz w:val="28"/>
          <w:szCs w:val="28"/>
        </w:rPr>
        <w:t xml:space="preserve"> ранее поданным им </w:t>
      </w:r>
      <w:r>
        <w:rPr>
          <w:sz w:val="28"/>
          <w:szCs w:val="28"/>
        </w:rPr>
        <w:t xml:space="preserve">на </w:t>
      </w:r>
      <w:r w:rsidRPr="00333FFB">
        <w:rPr>
          <w:sz w:val="28"/>
          <w:szCs w:val="28"/>
        </w:rPr>
        <w:t>ЕПГУ</w:t>
      </w:r>
      <w:r w:rsidRPr="001D0C59">
        <w:rPr>
          <w:sz w:val="28"/>
          <w:szCs w:val="28"/>
        </w:rPr>
        <w:t>.</w:t>
      </w:r>
    </w:p>
    <w:p w14:paraId="498A5E6B" w14:textId="77777777" w:rsidR="00DA577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Сформированное на ЕПГУ заявление</w:t>
      </w:r>
      <w:r>
        <w:t xml:space="preserve"> </w:t>
      </w:r>
      <w:r>
        <w:rPr>
          <w:sz w:val="28"/>
          <w:szCs w:val="28"/>
        </w:rPr>
        <w:t xml:space="preserve">направляется </w:t>
      </w:r>
      <w:r w:rsidR="00690D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 </w:t>
      </w:r>
      <w:r w:rsidR="001309F1">
        <w:rPr>
          <w:sz w:val="28"/>
          <w:szCs w:val="28"/>
        </w:rPr>
        <w:t xml:space="preserve">государственную </w:t>
      </w:r>
      <w:r>
        <w:rPr>
          <w:sz w:val="28"/>
          <w:szCs w:val="28"/>
        </w:rPr>
        <w:t>информационную систему Ярославской области «Автоматизированная информационная система дошкольных образовательных учреждений» (далее – ГИС АИСДОУ)  посредством СМЭВ.</w:t>
      </w:r>
    </w:p>
    <w:p w14:paraId="402953F7" w14:textId="12F07E1E" w:rsidR="00DA5777" w:rsidRDefault="00800A5A" w:rsidP="00DA577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</w:t>
      </w:r>
      <w:r w:rsidR="00DA5777">
        <w:rPr>
          <w:sz w:val="28"/>
          <w:szCs w:val="28"/>
        </w:rPr>
        <w:t>2.</w:t>
      </w:r>
      <w:r w:rsidR="000C511C">
        <w:rPr>
          <w:sz w:val="28"/>
          <w:szCs w:val="28"/>
        </w:rPr>
        <w:t>2</w:t>
      </w:r>
      <w:r w:rsidR="00DA5777">
        <w:rPr>
          <w:sz w:val="28"/>
          <w:szCs w:val="28"/>
        </w:rPr>
        <w:t xml:space="preserve">. Заявителю обеспечивается возможность получения результата предоставления муниципальной услуги на ЕПГУ в виде уведомления при подаче заявления на ЕПГУ или при запросе о получения информации               о заявлениях,  в обезличенном виде на сайте или стенде Уполномоченного органа. </w:t>
      </w:r>
      <w:r w:rsidR="00DA5777">
        <w:rPr>
          <w:bCs/>
          <w:sz w:val="28"/>
          <w:szCs w:val="28"/>
        </w:rPr>
        <w:t xml:space="preserve"> </w:t>
      </w:r>
    </w:p>
    <w:p w14:paraId="0C870B04" w14:textId="6B9F4C8B" w:rsidR="00DA5777" w:rsidRDefault="00800A5A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5777">
        <w:rPr>
          <w:sz w:val="28"/>
          <w:szCs w:val="28"/>
        </w:rPr>
        <w:t>2.</w:t>
      </w:r>
      <w:r w:rsidR="000C511C">
        <w:rPr>
          <w:sz w:val="28"/>
          <w:szCs w:val="28"/>
        </w:rPr>
        <w:t>3</w:t>
      </w:r>
      <w:r w:rsidR="00DA5777">
        <w:rPr>
          <w:sz w:val="28"/>
          <w:szCs w:val="28"/>
        </w:rPr>
        <w:t>.</w:t>
      </w:r>
      <w:r w:rsidR="00DA5777" w:rsidRPr="00FE1B28">
        <w:rPr>
          <w:sz w:val="28"/>
          <w:szCs w:val="28"/>
        </w:rPr>
        <w:t xml:space="preserve"> </w:t>
      </w:r>
      <w:r w:rsidR="00DA5777">
        <w:rPr>
          <w:sz w:val="28"/>
          <w:szCs w:val="28"/>
        </w:rPr>
        <w:t>Вне зависимости от способа подачи заявления</w:t>
      </w:r>
      <w:r w:rsidR="00DA5777" w:rsidRPr="00FE1B28">
        <w:rPr>
          <w:sz w:val="28"/>
          <w:szCs w:val="28"/>
        </w:rPr>
        <w:t xml:space="preserve"> </w:t>
      </w:r>
      <w:r w:rsidR="00DA5777">
        <w:rPr>
          <w:sz w:val="28"/>
          <w:szCs w:val="28"/>
        </w:rPr>
        <w:t>заявителю по его запросу предоставлена возможность п</w:t>
      </w:r>
      <w:r w:rsidR="00DA5777" w:rsidRPr="00FE1B28">
        <w:rPr>
          <w:sz w:val="28"/>
          <w:szCs w:val="28"/>
        </w:rPr>
        <w:t>олучени</w:t>
      </w:r>
      <w:r w:rsidR="00DA5777">
        <w:rPr>
          <w:sz w:val="28"/>
          <w:szCs w:val="28"/>
        </w:rPr>
        <w:t>я</w:t>
      </w:r>
      <w:r w:rsidR="00DA5777" w:rsidRPr="00FE1B28">
        <w:rPr>
          <w:sz w:val="28"/>
          <w:szCs w:val="28"/>
        </w:rPr>
        <w:t xml:space="preserve"> информации о ходе рассмотрения заявления</w:t>
      </w:r>
      <w:r w:rsidR="00DA5777">
        <w:rPr>
          <w:sz w:val="28"/>
          <w:szCs w:val="28"/>
        </w:rPr>
        <w:t xml:space="preserve"> </w:t>
      </w:r>
      <w:r w:rsidR="00DA5777" w:rsidRPr="00FE1B28">
        <w:rPr>
          <w:sz w:val="28"/>
          <w:szCs w:val="28"/>
        </w:rPr>
        <w:t>и о результат</w:t>
      </w:r>
      <w:r w:rsidR="00DA5777">
        <w:rPr>
          <w:sz w:val="28"/>
          <w:szCs w:val="28"/>
        </w:rPr>
        <w:t>ах</w:t>
      </w:r>
      <w:r w:rsidR="00DA5777" w:rsidRPr="00FE1B28">
        <w:rPr>
          <w:sz w:val="28"/>
          <w:szCs w:val="28"/>
        </w:rPr>
        <w:t xml:space="preserve"> предоставления </w:t>
      </w:r>
      <w:r w:rsidR="00DA5777">
        <w:rPr>
          <w:sz w:val="28"/>
          <w:szCs w:val="28"/>
        </w:rPr>
        <w:t>государственной (</w:t>
      </w:r>
      <w:r w:rsidR="00DA5777" w:rsidRPr="00FE1B28">
        <w:rPr>
          <w:sz w:val="28"/>
          <w:szCs w:val="28"/>
        </w:rPr>
        <w:t>муниципальной</w:t>
      </w:r>
      <w:r w:rsidR="00DA5777">
        <w:rPr>
          <w:sz w:val="28"/>
          <w:szCs w:val="28"/>
        </w:rPr>
        <w:t xml:space="preserve">) </w:t>
      </w:r>
      <w:r w:rsidR="00DA5777" w:rsidRPr="00FE1B28">
        <w:rPr>
          <w:sz w:val="28"/>
          <w:szCs w:val="28"/>
        </w:rPr>
        <w:t>услуги</w:t>
      </w:r>
      <w:r w:rsidR="00DA5777">
        <w:rPr>
          <w:sz w:val="28"/>
          <w:szCs w:val="28"/>
        </w:rPr>
        <w:t xml:space="preserve"> на</w:t>
      </w:r>
      <w:r w:rsidR="00DA5777" w:rsidRPr="00FE1B28">
        <w:rPr>
          <w:sz w:val="28"/>
          <w:szCs w:val="28"/>
        </w:rPr>
        <w:t xml:space="preserve"> </w:t>
      </w:r>
      <w:r w:rsidR="00DA5777">
        <w:rPr>
          <w:sz w:val="28"/>
          <w:szCs w:val="28"/>
        </w:rPr>
        <w:t xml:space="preserve">ЕПГУ. </w:t>
      </w:r>
    </w:p>
    <w:p w14:paraId="33BE5B97" w14:textId="77777777" w:rsidR="00DA5777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31BFB">
        <w:rPr>
          <w:sz w:val="28"/>
          <w:szCs w:val="28"/>
        </w:rPr>
        <w:t>Для получения услуги</w:t>
      </w:r>
      <w:r>
        <w:rPr>
          <w:sz w:val="28"/>
          <w:szCs w:val="28"/>
        </w:rPr>
        <w:t xml:space="preserve"> на ЕПГУ</w:t>
      </w:r>
      <w:r w:rsidRPr="00731BFB">
        <w:rPr>
          <w:sz w:val="28"/>
          <w:szCs w:val="28"/>
        </w:rPr>
        <w:t xml:space="preserve"> заявитель должен авторизоваться </w:t>
      </w:r>
      <w:r>
        <w:rPr>
          <w:sz w:val="28"/>
          <w:szCs w:val="28"/>
        </w:rPr>
        <w:t xml:space="preserve">         </w:t>
      </w:r>
      <w:r w:rsidRPr="00731BFB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31BFB">
        <w:rPr>
          <w:sz w:val="28"/>
          <w:szCs w:val="28"/>
        </w:rPr>
        <w:t>ЕСИА</w:t>
      </w:r>
      <w:r>
        <w:rPr>
          <w:sz w:val="28"/>
          <w:szCs w:val="28"/>
        </w:rPr>
        <w:t xml:space="preserve"> </w:t>
      </w:r>
      <w:r w:rsidRPr="00731BFB">
        <w:rPr>
          <w:sz w:val="28"/>
          <w:szCs w:val="28"/>
        </w:rPr>
        <w:t>в роли</w:t>
      </w:r>
      <w:r>
        <w:rPr>
          <w:sz w:val="28"/>
          <w:szCs w:val="28"/>
        </w:rPr>
        <w:t xml:space="preserve"> </w:t>
      </w:r>
      <w:r w:rsidRPr="00731BFB">
        <w:rPr>
          <w:sz w:val="28"/>
          <w:szCs w:val="28"/>
        </w:rPr>
        <w:t>частного лица (физическое лицо) с подтверждённой учётной записью</w:t>
      </w:r>
      <w:r>
        <w:rPr>
          <w:sz w:val="28"/>
          <w:szCs w:val="28"/>
        </w:rPr>
        <w:t xml:space="preserve">, </w:t>
      </w:r>
      <w:r w:rsidRPr="00731BFB">
        <w:rPr>
          <w:sz w:val="28"/>
          <w:szCs w:val="28"/>
        </w:rPr>
        <w:t>выбир</w:t>
      </w:r>
      <w:r>
        <w:rPr>
          <w:sz w:val="28"/>
          <w:szCs w:val="28"/>
        </w:rPr>
        <w:t xml:space="preserve">ать </w:t>
      </w:r>
      <w:r w:rsidRPr="00731BFB">
        <w:rPr>
          <w:sz w:val="28"/>
          <w:szCs w:val="28"/>
        </w:rPr>
        <w:t xml:space="preserve">вариант услуги «Подписаться на информирование </w:t>
      </w:r>
      <w:r>
        <w:rPr>
          <w:sz w:val="28"/>
          <w:szCs w:val="28"/>
        </w:rPr>
        <w:t xml:space="preserve">            </w:t>
      </w:r>
      <w:r w:rsidRPr="00731BFB">
        <w:rPr>
          <w:sz w:val="28"/>
          <w:szCs w:val="28"/>
        </w:rPr>
        <w:t>по заявлениям, поданным</w:t>
      </w:r>
      <w:r>
        <w:rPr>
          <w:sz w:val="28"/>
          <w:szCs w:val="28"/>
        </w:rPr>
        <w:t xml:space="preserve"> </w:t>
      </w:r>
      <w:r w:rsidRPr="00731BFB">
        <w:rPr>
          <w:sz w:val="28"/>
          <w:szCs w:val="28"/>
        </w:rPr>
        <w:t>на личном приеме», а затем по кнопке «Получить услугу» откры</w:t>
      </w:r>
      <w:r>
        <w:rPr>
          <w:sz w:val="28"/>
          <w:szCs w:val="28"/>
        </w:rPr>
        <w:t>ть</w:t>
      </w:r>
      <w:r w:rsidRPr="00731BFB">
        <w:rPr>
          <w:sz w:val="28"/>
          <w:szCs w:val="28"/>
        </w:rPr>
        <w:t xml:space="preserve"> интерактивную</w:t>
      </w:r>
      <w:r>
        <w:rPr>
          <w:sz w:val="28"/>
          <w:szCs w:val="28"/>
        </w:rPr>
        <w:t xml:space="preserve"> </w:t>
      </w:r>
      <w:r w:rsidRPr="00731BFB">
        <w:rPr>
          <w:sz w:val="28"/>
          <w:szCs w:val="28"/>
        </w:rPr>
        <w:t>форму заявления</w:t>
      </w:r>
      <w:r>
        <w:rPr>
          <w:sz w:val="28"/>
          <w:szCs w:val="28"/>
        </w:rPr>
        <w:t xml:space="preserve">, </w:t>
      </w:r>
      <w:r w:rsidRPr="00731BFB">
        <w:rPr>
          <w:sz w:val="28"/>
          <w:szCs w:val="28"/>
        </w:rPr>
        <w:t>заполн</w:t>
      </w:r>
      <w:r>
        <w:rPr>
          <w:sz w:val="28"/>
          <w:szCs w:val="28"/>
        </w:rPr>
        <w:t xml:space="preserve">ить ее </w:t>
      </w:r>
      <w:r w:rsidRPr="00731BFB">
        <w:rPr>
          <w:sz w:val="28"/>
          <w:szCs w:val="28"/>
        </w:rPr>
        <w:t>и пода</w:t>
      </w:r>
      <w:r>
        <w:rPr>
          <w:sz w:val="28"/>
          <w:szCs w:val="28"/>
        </w:rPr>
        <w:t xml:space="preserve">ть </w:t>
      </w:r>
      <w:r w:rsidRPr="00731BFB">
        <w:rPr>
          <w:sz w:val="28"/>
          <w:szCs w:val="28"/>
        </w:rPr>
        <w:t>заявление</w:t>
      </w:r>
      <w:r>
        <w:rPr>
          <w:sz w:val="28"/>
          <w:szCs w:val="28"/>
        </w:rPr>
        <w:t>.</w:t>
      </w:r>
    </w:p>
    <w:p w14:paraId="28CC801B" w14:textId="77777777" w:rsidR="00A34E0D" w:rsidRDefault="00A34E0D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85B53E4" w14:textId="77777777" w:rsidR="00DA5777" w:rsidRDefault="00800A5A" w:rsidP="00DA577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="00DA5777">
        <w:rPr>
          <w:b/>
          <w:bCs/>
          <w:sz w:val="28"/>
          <w:szCs w:val="28"/>
        </w:rPr>
        <w:t xml:space="preserve">3. </w:t>
      </w:r>
      <w:r w:rsidR="00DA5777" w:rsidRPr="00FE1B28">
        <w:rPr>
          <w:b/>
          <w:bCs/>
          <w:sz w:val="28"/>
          <w:szCs w:val="28"/>
        </w:rPr>
        <w:t xml:space="preserve">Порядок исправления допущенных опечаток и ошибок </w:t>
      </w:r>
      <w:r w:rsidR="00CB1D08">
        <w:rPr>
          <w:b/>
          <w:bCs/>
          <w:sz w:val="28"/>
          <w:szCs w:val="28"/>
        </w:rPr>
        <w:t xml:space="preserve">               </w:t>
      </w:r>
      <w:r w:rsidR="00DA5777" w:rsidRPr="00FE1B28">
        <w:rPr>
          <w:b/>
          <w:bCs/>
          <w:sz w:val="28"/>
          <w:szCs w:val="28"/>
        </w:rPr>
        <w:t>в выданных в результате предоставления муниципальной услуги документах</w:t>
      </w:r>
      <w:r w:rsidR="00DA5777">
        <w:rPr>
          <w:b/>
          <w:bCs/>
          <w:sz w:val="28"/>
          <w:szCs w:val="28"/>
        </w:rPr>
        <w:t xml:space="preserve"> в бумажной форме</w:t>
      </w:r>
    </w:p>
    <w:p w14:paraId="72AE21A0" w14:textId="77777777" w:rsidR="00A34E0D" w:rsidRPr="00FE1B28" w:rsidRDefault="00A34E0D" w:rsidP="00DA577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14:paraId="1D4CE220" w14:textId="77777777" w:rsidR="00DA5777" w:rsidRPr="001B35D8" w:rsidRDefault="00800A5A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5777" w:rsidRPr="001B35D8">
        <w:rPr>
          <w:sz w:val="28"/>
          <w:szCs w:val="28"/>
        </w:rPr>
        <w:t>3.1. В случае выявления опечаток и ошибок заявитель вправе обратиться</w:t>
      </w:r>
      <w:r w:rsidR="00DA5777">
        <w:rPr>
          <w:sz w:val="28"/>
          <w:szCs w:val="28"/>
        </w:rPr>
        <w:t xml:space="preserve"> </w:t>
      </w:r>
      <w:r w:rsidR="00DA5777" w:rsidRPr="001B35D8">
        <w:rPr>
          <w:sz w:val="28"/>
          <w:szCs w:val="28"/>
        </w:rPr>
        <w:t xml:space="preserve">в </w:t>
      </w:r>
      <w:r w:rsidR="00DA5777">
        <w:rPr>
          <w:sz w:val="28"/>
          <w:szCs w:val="28"/>
        </w:rPr>
        <w:t xml:space="preserve">ДОО </w:t>
      </w:r>
      <w:r w:rsidR="00752DFC">
        <w:rPr>
          <w:sz w:val="28"/>
          <w:szCs w:val="28"/>
        </w:rPr>
        <w:t>НМР</w:t>
      </w:r>
      <w:r w:rsidR="00DA5777" w:rsidRPr="001B35D8">
        <w:rPr>
          <w:sz w:val="28"/>
          <w:szCs w:val="28"/>
        </w:rPr>
        <w:t xml:space="preserve"> с заявлением с приложением документов,</w:t>
      </w:r>
      <w:r w:rsidR="00DA5777">
        <w:rPr>
          <w:sz w:val="28"/>
          <w:szCs w:val="28"/>
        </w:rPr>
        <w:t xml:space="preserve"> </w:t>
      </w:r>
      <w:r w:rsidR="00DA5777" w:rsidRPr="001B35D8">
        <w:rPr>
          <w:sz w:val="28"/>
          <w:szCs w:val="28"/>
        </w:rPr>
        <w:t>указанных</w:t>
      </w:r>
      <w:r w:rsidR="00DA5777">
        <w:rPr>
          <w:sz w:val="28"/>
          <w:szCs w:val="28"/>
        </w:rPr>
        <w:t xml:space="preserve"> </w:t>
      </w:r>
      <w:r w:rsidR="00DA5777" w:rsidRPr="001B35D8">
        <w:rPr>
          <w:sz w:val="28"/>
          <w:szCs w:val="28"/>
        </w:rPr>
        <w:t xml:space="preserve">в </w:t>
      </w:r>
      <w:r w:rsidR="00DA5777" w:rsidRPr="004A7F57">
        <w:rPr>
          <w:sz w:val="28"/>
          <w:szCs w:val="28"/>
        </w:rPr>
        <w:t xml:space="preserve">пункте </w:t>
      </w:r>
      <w:r w:rsidR="00CB1D08">
        <w:rPr>
          <w:sz w:val="28"/>
          <w:szCs w:val="28"/>
        </w:rPr>
        <w:t>2.</w:t>
      </w:r>
      <w:r w:rsidR="00DA5777">
        <w:rPr>
          <w:sz w:val="28"/>
          <w:szCs w:val="28"/>
        </w:rPr>
        <w:t>7.1</w:t>
      </w:r>
      <w:r w:rsidR="00DA5777" w:rsidRPr="004A7F57">
        <w:rPr>
          <w:sz w:val="28"/>
          <w:szCs w:val="28"/>
        </w:rPr>
        <w:t xml:space="preserve"> </w:t>
      </w:r>
      <w:r w:rsidR="00DA5777">
        <w:rPr>
          <w:sz w:val="28"/>
          <w:szCs w:val="28"/>
        </w:rPr>
        <w:t>а</w:t>
      </w:r>
      <w:r w:rsidR="00DA5777" w:rsidRPr="00BF4588">
        <w:rPr>
          <w:sz w:val="28"/>
          <w:szCs w:val="28"/>
        </w:rPr>
        <w:t>дминистративного регламента.</w:t>
      </w:r>
    </w:p>
    <w:p w14:paraId="298BA7CA" w14:textId="77777777" w:rsidR="00DA5777" w:rsidRPr="001B35D8" w:rsidRDefault="00800A5A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5777" w:rsidRPr="001B35D8">
        <w:rPr>
          <w:sz w:val="28"/>
          <w:szCs w:val="28"/>
        </w:rPr>
        <w:t>3.</w:t>
      </w:r>
      <w:r w:rsidR="00DA5777">
        <w:rPr>
          <w:sz w:val="28"/>
          <w:szCs w:val="28"/>
        </w:rPr>
        <w:t>2</w:t>
      </w:r>
      <w:r w:rsidR="00DA5777" w:rsidRPr="001B35D8">
        <w:rPr>
          <w:sz w:val="28"/>
          <w:szCs w:val="28"/>
        </w:rPr>
        <w:t>. Основания отказа в приеме заявления об исправлении опечаток</w:t>
      </w:r>
      <w:r w:rsidR="00DA5777">
        <w:rPr>
          <w:sz w:val="28"/>
          <w:szCs w:val="28"/>
        </w:rPr>
        <w:br/>
      </w:r>
      <w:r w:rsidR="00DA5777" w:rsidRPr="001B35D8">
        <w:rPr>
          <w:sz w:val="28"/>
          <w:szCs w:val="28"/>
        </w:rPr>
        <w:t xml:space="preserve">и ошибок указаны </w:t>
      </w:r>
      <w:r w:rsidR="00DA5777">
        <w:rPr>
          <w:sz w:val="28"/>
          <w:szCs w:val="28"/>
        </w:rPr>
        <w:t xml:space="preserve">в пункте </w:t>
      </w:r>
      <w:r w:rsidR="00CB1D08">
        <w:rPr>
          <w:sz w:val="28"/>
          <w:szCs w:val="28"/>
        </w:rPr>
        <w:t>2.</w:t>
      </w:r>
      <w:r w:rsidR="00DA5777">
        <w:rPr>
          <w:sz w:val="28"/>
          <w:szCs w:val="28"/>
        </w:rPr>
        <w:t>8.1</w:t>
      </w:r>
      <w:r w:rsidR="00DA5777" w:rsidRPr="00B21192">
        <w:rPr>
          <w:sz w:val="28"/>
          <w:szCs w:val="28"/>
        </w:rPr>
        <w:t xml:space="preserve"> </w:t>
      </w:r>
      <w:r w:rsidR="00DA5777">
        <w:rPr>
          <w:sz w:val="28"/>
          <w:szCs w:val="28"/>
        </w:rPr>
        <w:t>а</w:t>
      </w:r>
      <w:r w:rsidR="00DA5777" w:rsidRPr="001B35D8">
        <w:rPr>
          <w:sz w:val="28"/>
          <w:szCs w:val="28"/>
        </w:rPr>
        <w:t>дминистративного регламента.</w:t>
      </w:r>
    </w:p>
    <w:p w14:paraId="6DB0B2C4" w14:textId="77777777" w:rsidR="00DA5777" w:rsidRPr="001B35D8" w:rsidRDefault="00DA5777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5D8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1B35D8">
        <w:rPr>
          <w:sz w:val="28"/>
          <w:szCs w:val="28"/>
        </w:rPr>
        <w:t>. Исправление допущенных опечаток и ошибок в выданных</w:t>
      </w:r>
      <w:r>
        <w:rPr>
          <w:sz w:val="28"/>
          <w:szCs w:val="28"/>
        </w:rPr>
        <w:t xml:space="preserve"> </w:t>
      </w:r>
      <w:r w:rsidR="00690D45">
        <w:rPr>
          <w:sz w:val="28"/>
          <w:szCs w:val="28"/>
        </w:rPr>
        <w:t xml:space="preserve">              </w:t>
      </w:r>
      <w:r w:rsidRPr="001B35D8">
        <w:rPr>
          <w:sz w:val="28"/>
          <w:szCs w:val="28"/>
        </w:rPr>
        <w:t xml:space="preserve">в результате предоставления </w:t>
      </w:r>
      <w:r>
        <w:rPr>
          <w:sz w:val="28"/>
          <w:szCs w:val="28"/>
        </w:rPr>
        <w:t>муниципальной</w:t>
      </w:r>
      <w:r w:rsidRPr="001B35D8">
        <w:rPr>
          <w:sz w:val="28"/>
          <w:szCs w:val="28"/>
        </w:rPr>
        <w:t xml:space="preserve"> услуги документах осуществляется в следующем порядке:</w:t>
      </w:r>
    </w:p>
    <w:p w14:paraId="2EC706DC" w14:textId="77777777" w:rsidR="00DA5777" w:rsidRPr="001B35D8" w:rsidRDefault="00800A5A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5777" w:rsidRPr="001B35D8">
        <w:rPr>
          <w:sz w:val="28"/>
          <w:szCs w:val="28"/>
        </w:rPr>
        <w:t>3.</w:t>
      </w:r>
      <w:r w:rsidR="00DA5777">
        <w:rPr>
          <w:sz w:val="28"/>
          <w:szCs w:val="28"/>
        </w:rPr>
        <w:t>4.</w:t>
      </w:r>
      <w:r w:rsidR="00DA5777" w:rsidRPr="001B35D8">
        <w:rPr>
          <w:sz w:val="28"/>
          <w:szCs w:val="28"/>
        </w:rPr>
        <w:t xml:space="preserve"> Заявитель при обнаружении опечаток и ошибок в документах, выданных в результате предоставления </w:t>
      </w:r>
      <w:r w:rsidR="00DA5777">
        <w:rPr>
          <w:sz w:val="28"/>
          <w:szCs w:val="28"/>
        </w:rPr>
        <w:t>муниципальной</w:t>
      </w:r>
      <w:r w:rsidR="00DA5777" w:rsidRPr="001B35D8">
        <w:rPr>
          <w:sz w:val="28"/>
          <w:szCs w:val="28"/>
        </w:rPr>
        <w:t xml:space="preserve"> услуги, обращается лично в Уполномоченный орган</w:t>
      </w:r>
      <w:r w:rsidR="00DA5777">
        <w:rPr>
          <w:sz w:val="28"/>
          <w:szCs w:val="28"/>
        </w:rPr>
        <w:t xml:space="preserve">/ДОО </w:t>
      </w:r>
      <w:r w:rsidR="00752DFC">
        <w:rPr>
          <w:sz w:val="28"/>
          <w:szCs w:val="28"/>
        </w:rPr>
        <w:t>НМР</w:t>
      </w:r>
      <w:r w:rsidR="00DA5777" w:rsidRPr="001B35D8">
        <w:rPr>
          <w:sz w:val="28"/>
          <w:szCs w:val="28"/>
        </w:rPr>
        <w:t xml:space="preserve"> с заявлением о необходимости </w:t>
      </w:r>
      <w:r w:rsidR="00DA5777" w:rsidRPr="001B35D8">
        <w:rPr>
          <w:sz w:val="28"/>
          <w:szCs w:val="28"/>
        </w:rPr>
        <w:lastRenderedPageBreak/>
        <w:t xml:space="preserve">исправления опечаток и ошибок, в котором содержится указание </w:t>
      </w:r>
      <w:r w:rsidR="00690D45">
        <w:rPr>
          <w:sz w:val="28"/>
          <w:szCs w:val="28"/>
        </w:rPr>
        <w:t xml:space="preserve">                   </w:t>
      </w:r>
      <w:r w:rsidR="00DA5777" w:rsidRPr="001B35D8">
        <w:rPr>
          <w:sz w:val="28"/>
          <w:szCs w:val="28"/>
        </w:rPr>
        <w:t>на их описание.</w:t>
      </w:r>
    </w:p>
    <w:p w14:paraId="245EF0ED" w14:textId="77777777" w:rsidR="00DA5777" w:rsidRPr="001B35D8" w:rsidRDefault="00800A5A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5777" w:rsidRPr="001B35D8">
        <w:rPr>
          <w:sz w:val="28"/>
          <w:szCs w:val="28"/>
        </w:rPr>
        <w:t>3.</w:t>
      </w:r>
      <w:r w:rsidR="00DA5777">
        <w:rPr>
          <w:sz w:val="28"/>
          <w:szCs w:val="28"/>
        </w:rPr>
        <w:t>5</w:t>
      </w:r>
      <w:r w:rsidR="00DA5777" w:rsidRPr="001B35D8">
        <w:rPr>
          <w:sz w:val="28"/>
          <w:szCs w:val="28"/>
        </w:rPr>
        <w:t xml:space="preserve"> Уполномоченный орган</w:t>
      </w:r>
      <w:r w:rsidR="00DA5777">
        <w:rPr>
          <w:sz w:val="28"/>
          <w:szCs w:val="28"/>
        </w:rPr>
        <w:t xml:space="preserve">/работник ДОО </w:t>
      </w:r>
      <w:r w:rsidR="00752DFC">
        <w:rPr>
          <w:sz w:val="28"/>
          <w:szCs w:val="28"/>
        </w:rPr>
        <w:t>НМР</w:t>
      </w:r>
      <w:r w:rsidR="00DA5777" w:rsidRPr="001B35D8">
        <w:rPr>
          <w:sz w:val="28"/>
          <w:szCs w:val="28"/>
        </w:rPr>
        <w:t xml:space="preserve"> при получении заявления,</w:t>
      </w:r>
      <w:r w:rsidR="00DA5777">
        <w:rPr>
          <w:sz w:val="28"/>
          <w:szCs w:val="28"/>
        </w:rPr>
        <w:t xml:space="preserve"> </w:t>
      </w:r>
      <w:r w:rsidR="00DA5777" w:rsidRPr="001B35D8">
        <w:rPr>
          <w:sz w:val="28"/>
          <w:szCs w:val="28"/>
        </w:rPr>
        <w:t>указанного</w:t>
      </w:r>
      <w:r w:rsidR="00DA5777">
        <w:rPr>
          <w:sz w:val="28"/>
          <w:szCs w:val="28"/>
        </w:rPr>
        <w:t xml:space="preserve"> </w:t>
      </w:r>
      <w:r w:rsidR="00DA5777" w:rsidRPr="001B35D8">
        <w:rPr>
          <w:sz w:val="28"/>
          <w:szCs w:val="28"/>
        </w:rPr>
        <w:t xml:space="preserve">в </w:t>
      </w:r>
      <w:r w:rsidR="00DA5777">
        <w:rPr>
          <w:sz w:val="28"/>
          <w:szCs w:val="28"/>
        </w:rPr>
        <w:t xml:space="preserve">пункте </w:t>
      </w:r>
      <w:r w:rsidR="00690D45">
        <w:rPr>
          <w:sz w:val="28"/>
          <w:szCs w:val="28"/>
        </w:rPr>
        <w:t>3.</w:t>
      </w:r>
      <w:r w:rsidR="00DA5777">
        <w:rPr>
          <w:sz w:val="28"/>
          <w:szCs w:val="28"/>
        </w:rPr>
        <w:t>3.4</w:t>
      </w:r>
      <w:r w:rsidR="00DA5777" w:rsidRPr="00B11256">
        <w:rPr>
          <w:sz w:val="28"/>
          <w:szCs w:val="28"/>
        </w:rPr>
        <w:t xml:space="preserve"> подраздела, рассматривает необходимость внесения</w:t>
      </w:r>
      <w:r w:rsidR="00DA5777" w:rsidRPr="001B35D8">
        <w:rPr>
          <w:sz w:val="28"/>
          <w:szCs w:val="28"/>
        </w:rPr>
        <w:t xml:space="preserve"> соответствующих изменений в документы, являющиеся результатом предоставления </w:t>
      </w:r>
      <w:r w:rsidR="00DA5777">
        <w:rPr>
          <w:sz w:val="28"/>
          <w:szCs w:val="28"/>
        </w:rPr>
        <w:t>муниципальной</w:t>
      </w:r>
      <w:r w:rsidR="00DA5777" w:rsidRPr="001B35D8">
        <w:rPr>
          <w:sz w:val="28"/>
          <w:szCs w:val="28"/>
        </w:rPr>
        <w:t xml:space="preserve"> услуги.</w:t>
      </w:r>
    </w:p>
    <w:p w14:paraId="694D871E" w14:textId="77777777" w:rsidR="00DA5777" w:rsidRPr="001B35D8" w:rsidRDefault="00800A5A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5777" w:rsidRPr="001B35D8">
        <w:rPr>
          <w:sz w:val="28"/>
          <w:szCs w:val="28"/>
        </w:rPr>
        <w:t>3.</w:t>
      </w:r>
      <w:r w:rsidR="00DA5777">
        <w:rPr>
          <w:sz w:val="28"/>
          <w:szCs w:val="28"/>
        </w:rPr>
        <w:t>6</w:t>
      </w:r>
      <w:r w:rsidR="00DA5777" w:rsidRPr="001B35D8">
        <w:rPr>
          <w:sz w:val="28"/>
          <w:szCs w:val="28"/>
        </w:rPr>
        <w:t>. Уполномоченный орган обеспечивает устранение опечаток</w:t>
      </w:r>
      <w:r w:rsidR="00DA5777">
        <w:rPr>
          <w:sz w:val="28"/>
          <w:szCs w:val="28"/>
        </w:rPr>
        <w:t xml:space="preserve">         </w:t>
      </w:r>
      <w:r w:rsidR="00DA5777" w:rsidRPr="001B35D8">
        <w:rPr>
          <w:sz w:val="28"/>
          <w:szCs w:val="28"/>
        </w:rPr>
        <w:t xml:space="preserve"> и ошибок в документах, являющихся результатом предоставления </w:t>
      </w:r>
      <w:r w:rsidR="00DA5777">
        <w:rPr>
          <w:sz w:val="28"/>
          <w:szCs w:val="28"/>
        </w:rPr>
        <w:t>муниципальной</w:t>
      </w:r>
      <w:r w:rsidR="00DA5777" w:rsidRPr="001B35D8">
        <w:rPr>
          <w:sz w:val="28"/>
          <w:szCs w:val="28"/>
        </w:rPr>
        <w:t xml:space="preserve"> услуги.</w:t>
      </w:r>
    </w:p>
    <w:p w14:paraId="5E456DA0" w14:textId="77777777" w:rsidR="00DA5777" w:rsidRDefault="00800A5A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5777" w:rsidRPr="001B35D8">
        <w:rPr>
          <w:sz w:val="28"/>
          <w:szCs w:val="28"/>
        </w:rPr>
        <w:t>3.</w:t>
      </w:r>
      <w:r w:rsidR="00DA5777">
        <w:rPr>
          <w:sz w:val="28"/>
          <w:szCs w:val="28"/>
        </w:rPr>
        <w:t>7</w:t>
      </w:r>
      <w:r w:rsidR="00DA5777" w:rsidRPr="001B35D8">
        <w:rPr>
          <w:sz w:val="28"/>
          <w:szCs w:val="28"/>
        </w:rPr>
        <w:t xml:space="preserve">. Срок устранения опечаток и ошибок не должен превышать </w:t>
      </w:r>
      <w:r w:rsidR="00690D45">
        <w:rPr>
          <w:sz w:val="28"/>
          <w:szCs w:val="28"/>
        </w:rPr>
        <w:t xml:space="preserve">           </w:t>
      </w:r>
      <w:r w:rsidR="00DA5777" w:rsidRPr="001B35D8">
        <w:rPr>
          <w:sz w:val="28"/>
          <w:szCs w:val="28"/>
        </w:rPr>
        <w:t xml:space="preserve">3 (трех) рабочих дней </w:t>
      </w:r>
      <w:proofErr w:type="gramStart"/>
      <w:r w:rsidR="00DA5777" w:rsidRPr="001B35D8">
        <w:rPr>
          <w:sz w:val="28"/>
          <w:szCs w:val="28"/>
        </w:rPr>
        <w:t>с даты регистрации</w:t>
      </w:r>
      <w:proofErr w:type="gramEnd"/>
      <w:r w:rsidR="00DA5777" w:rsidRPr="001B35D8">
        <w:rPr>
          <w:sz w:val="28"/>
          <w:szCs w:val="28"/>
        </w:rPr>
        <w:t xml:space="preserve"> заявления, указанного в </w:t>
      </w:r>
      <w:r w:rsidR="00DA5777">
        <w:rPr>
          <w:sz w:val="28"/>
          <w:szCs w:val="28"/>
        </w:rPr>
        <w:t xml:space="preserve">пункте </w:t>
      </w:r>
      <w:r w:rsidR="00690D45">
        <w:rPr>
          <w:sz w:val="28"/>
          <w:szCs w:val="28"/>
        </w:rPr>
        <w:t>3.</w:t>
      </w:r>
      <w:r w:rsidR="00DA5777">
        <w:rPr>
          <w:sz w:val="28"/>
          <w:szCs w:val="28"/>
        </w:rPr>
        <w:t>3.4</w:t>
      </w:r>
      <w:r w:rsidR="00690D45">
        <w:rPr>
          <w:sz w:val="28"/>
          <w:szCs w:val="28"/>
        </w:rPr>
        <w:t xml:space="preserve"> </w:t>
      </w:r>
      <w:r w:rsidR="00DA5777" w:rsidRPr="001B35D8">
        <w:rPr>
          <w:sz w:val="28"/>
          <w:szCs w:val="28"/>
        </w:rPr>
        <w:t xml:space="preserve"> подраздела.</w:t>
      </w:r>
    </w:p>
    <w:p w14:paraId="288B8A43" w14:textId="77777777" w:rsidR="00A34E0D" w:rsidRDefault="00A34E0D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C43FED7" w14:textId="77777777" w:rsidR="00A34E0D" w:rsidRPr="001B35D8" w:rsidRDefault="00A34E0D" w:rsidP="00DA5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794310F" w14:textId="27C84789" w:rsidR="00DA5777" w:rsidRPr="000F1500" w:rsidRDefault="000F1500" w:rsidP="000F1500">
      <w:pPr>
        <w:pStyle w:val="ad"/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DA5777" w:rsidRPr="000F1500">
        <w:rPr>
          <w:b/>
          <w:sz w:val="28"/>
          <w:szCs w:val="28"/>
        </w:rPr>
        <w:t>Формы контроля за исполнением административного регламента</w:t>
      </w:r>
    </w:p>
    <w:p w14:paraId="7EEBC706" w14:textId="77777777" w:rsidR="000F1500" w:rsidRPr="000F1500" w:rsidRDefault="000F1500" w:rsidP="000F1500">
      <w:pPr>
        <w:pStyle w:val="ad"/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7B2AD3B4" w14:textId="77777777" w:rsidR="00DA5777" w:rsidRPr="00FE1B28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5D8">
        <w:rPr>
          <w:sz w:val="28"/>
          <w:szCs w:val="28"/>
        </w:rPr>
        <w:t xml:space="preserve">4.1. Текущий </w:t>
      </w:r>
      <w:proofErr w:type="gramStart"/>
      <w:r w:rsidRPr="001B35D8">
        <w:rPr>
          <w:sz w:val="28"/>
          <w:szCs w:val="28"/>
        </w:rPr>
        <w:t>контрол</w:t>
      </w:r>
      <w:r>
        <w:rPr>
          <w:sz w:val="28"/>
          <w:szCs w:val="28"/>
        </w:rPr>
        <w:t>ь за</w:t>
      </w:r>
      <w:proofErr w:type="gramEnd"/>
      <w:r>
        <w:rPr>
          <w:sz w:val="28"/>
          <w:szCs w:val="28"/>
        </w:rPr>
        <w:t xml:space="preserve"> соблюдением и исполнением а</w:t>
      </w:r>
      <w:r w:rsidRPr="001B35D8">
        <w:rPr>
          <w:sz w:val="28"/>
          <w:szCs w:val="28"/>
        </w:rPr>
        <w:t xml:space="preserve">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органа, уполномоченными на осуществление контроля </w:t>
      </w:r>
      <w:r w:rsidR="00CB1D08">
        <w:rPr>
          <w:sz w:val="28"/>
          <w:szCs w:val="28"/>
        </w:rPr>
        <w:t xml:space="preserve">           </w:t>
      </w:r>
      <w:r w:rsidRPr="001B35D8">
        <w:rPr>
          <w:sz w:val="28"/>
          <w:szCs w:val="28"/>
        </w:rPr>
        <w:t>за предоставлением муниципальной ус</w:t>
      </w:r>
      <w:r w:rsidRPr="00FE1B28">
        <w:rPr>
          <w:sz w:val="28"/>
          <w:szCs w:val="28"/>
        </w:rPr>
        <w:t>луги.</w:t>
      </w:r>
    </w:p>
    <w:p w14:paraId="350896A1" w14:textId="77777777" w:rsidR="00DA5777" w:rsidRPr="00FE1B28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</w:t>
      </w:r>
      <w:r>
        <w:rPr>
          <w:sz w:val="28"/>
          <w:szCs w:val="28"/>
        </w:rPr>
        <w:t xml:space="preserve">                  </w:t>
      </w:r>
      <w:r w:rsidRPr="00FE1B28">
        <w:rPr>
          <w:sz w:val="28"/>
          <w:szCs w:val="28"/>
        </w:rPr>
        <w:t>и должностных лиц Уполномоченного органа.</w:t>
      </w:r>
    </w:p>
    <w:p w14:paraId="25876A3E" w14:textId="77777777" w:rsidR="00DA5777" w:rsidRPr="00FE1B28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FE1B28">
        <w:rPr>
          <w:sz w:val="28"/>
          <w:szCs w:val="28"/>
        </w:rPr>
        <w:t>Текущий контроль осуществляется путем проведения проверок:</w:t>
      </w:r>
    </w:p>
    <w:p w14:paraId="57039880" w14:textId="77777777" w:rsidR="00DA5777" w:rsidRPr="00FE1B28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решений о предоставлении (об отказе в предоставлении) муниципальной услуги;</w:t>
      </w:r>
    </w:p>
    <w:p w14:paraId="3FFE4762" w14:textId="77777777" w:rsidR="00DA5777" w:rsidRPr="00FE1B28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выявления и устранения нарушений прав граждан;</w:t>
      </w:r>
    </w:p>
    <w:p w14:paraId="19054F20" w14:textId="77777777" w:rsidR="00DA5777" w:rsidRPr="00FE1B28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7BB92DE7" w14:textId="77777777" w:rsidR="00DA5777" w:rsidRPr="00FE1B28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4.</w:t>
      </w:r>
      <w:r>
        <w:rPr>
          <w:sz w:val="28"/>
          <w:szCs w:val="28"/>
        </w:rPr>
        <w:t>3</w:t>
      </w:r>
      <w:r w:rsidRPr="00FE1B28">
        <w:rPr>
          <w:sz w:val="28"/>
          <w:szCs w:val="28"/>
        </w:rPr>
        <w:t xml:space="preserve">. </w:t>
      </w:r>
      <w:proofErr w:type="gramStart"/>
      <w:r w:rsidRPr="00FE1B28">
        <w:rPr>
          <w:sz w:val="28"/>
          <w:szCs w:val="28"/>
        </w:rPr>
        <w:t>Контроль за</w:t>
      </w:r>
      <w:proofErr w:type="gramEnd"/>
      <w:r w:rsidRPr="00FE1B28">
        <w:rPr>
          <w:sz w:val="28"/>
          <w:szCs w:val="28"/>
        </w:rPr>
        <w:t xml:space="preserve"> полнотой и качеством предоставления муниципальной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 включает в себя проведение плановых и внеплановых проверок.</w:t>
      </w:r>
    </w:p>
    <w:p w14:paraId="0A22E85D" w14:textId="77777777" w:rsidR="00DA5777" w:rsidRPr="00FE1B28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FE1B28">
        <w:rPr>
          <w:sz w:val="28"/>
          <w:szCs w:val="28"/>
        </w:rPr>
        <w:t>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 контролю подлежат:</w:t>
      </w:r>
    </w:p>
    <w:p w14:paraId="7838EB8F" w14:textId="77777777" w:rsidR="00DA5777" w:rsidRPr="00FE1B28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соблюдение сроков предоставления муниципальной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услуги;</w:t>
      </w:r>
    </w:p>
    <w:p w14:paraId="3AB1BA7F" w14:textId="77777777" w:rsidR="00DA5777" w:rsidRPr="00FE1B28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соблюдение положений Административного регламента;</w:t>
      </w:r>
    </w:p>
    <w:p w14:paraId="4F4C6331" w14:textId="77777777" w:rsidR="00DA5777" w:rsidRPr="00FE1B28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правильность и обоснованность принятого решения об отказе</w:t>
      </w:r>
      <w:r>
        <w:rPr>
          <w:sz w:val="28"/>
          <w:szCs w:val="28"/>
        </w:rPr>
        <w:br/>
        <w:t xml:space="preserve">в предоставлении </w:t>
      </w:r>
      <w:r w:rsidRPr="00FE1B28">
        <w:rPr>
          <w:sz w:val="28"/>
          <w:szCs w:val="28"/>
        </w:rPr>
        <w:t>муниципальной услуги.</w:t>
      </w:r>
    </w:p>
    <w:p w14:paraId="40862C76" w14:textId="77777777" w:rsidR="00DA5777" w:rsidRPr="00FE1B28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</w:t>
      </w:r>
      <w:r w:rsidR="00335349"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Основанием для проведения внеплановых проверок являются:</w:t>
      </w:r>
    </w:p>
    <w:p w14:paraId="766486A7" w14:textId="77777777" w:rsidR="00DA5777" w:rsidRDefault="00DA5777" w:rsidP="00CB1D08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</w:t>
      </w:r>
      <w:r>
        <w:rPr>
          <w:sz w:val="28"/>
          <w:szCs w:val="28"/>
        </w:rPr>
        <w:lastRenderedPageBreak/>
        <w:t xml:space="preserve">нарушениях нормативных правовых актов Российской Федерации, нормативных правовых актов Ярославской области и нормативных правовых актов </w:t>
      </w:r>
      <w:r w:rsidR="00752DFC">
        <w:rPr>
          <w:sz w:val="28"/>
          <w:szCs w:val="28"/>
        </w:rPr>
        <w:t>Некрасовского</w:t>
      </w:r>
      <w:r>
        <w:rPr>
          <w:sz w:val="28"/>
          <w:szCs w:val="28"/>
        </w:rPr>
        <w:t xml:space="preserve"> муниципального района;</w:t>
      </w:r>
    </w:p>
    <w:p w14:paraId="098EA211" w14:textId="77777777" w:rsidR="00DA5777" w:rsidRPr="00FE1B28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муниципальной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услуги.</w:t>
      </w:r>
    </w:p>
    <w:p w14:paraId="3FEC2125" w14:textId="77777777" w:rsidR="00DA5777" w:rsidRPr="00B563FF" w:rsidRDefault="00DA5777" w:rsidP="00CB1D08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FE1B28">
        <w:rPr>
          <w:sz w:val="28"/>
          <w:szCs w:val="28"/>
        </w:rPr>
        <w:t>4.</w:t>
      </w:r>
      <w:r>
        <w:rPr>
          <w:sz w:val="28"/>
          <w:szCs w:val="28"/>
        </w:rPr>
        <w:t>6</w:t>
      </w:r>
      <w:r w:rsidRPr="00FE1B28">
        <w:rPr>
          <w:sz w:val="28"/>
          <w:szCs w:val="28"/>
        </w:rPr>
        <w:t>. По результатам проведенных проверок в случае</w:t>
      </w:r>
      <w:r>
        <w:rPr>
          <w:sz w:val="28"/>
          <w:szCs w:val="28"/>
        </w:rPr>
        <w:t xml:space="preserve"> выявления нарушений положений а</w:t>
      </w:r>
      <w:r w:rsidRPr="00FE1B28">
        <w:rPr>
          <w:sz w:val="28"/>
          <w:szCs w:val="28"/>
        </w:rPr>
        <w:t xml:space="preserve">дминистративного регламента, нормативных правовых актов </w:t>
      </w:r>
      <w:r w:rsidRPr="00524C27">
        <w:rPr>
          <w:iCs/>
          <w:sz w:val="28"/>
          <w:szCs w:val="28"/>
        </w:rPr>
        <w:t>Ярославской области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 xml:space="preserve">и нормативных правовых актов </w:t>
      </w:r>
      <w:r w:rsidR="00752DFC">
        <w:rPr>
          <w:sz w:val="28"/>
          <w:szCs w:val="28"/>
        </w:rPr>
        <w:t>Некрасовского</w:t>
      </w:r>
      <w:r>
        <w:rPr>
          <w:sz w:val="28"/>
          <w:szCs w:val="28"/>
        </w:rPr>
        <w:t xml:space="preserve"> муниципального района</w:t>
      </w:r>
      <w:r>
        <w:rPr>
          <w:i/>
          <w:iCs/>
          <w:sz w:val="28"/>
          <w:szCs w:val="28"/>
        </w:rPr>
        <w:t xml:space="preserve"> </w:t>
      </w:r>
      <w:r w:rsidRPr="00FE1B28">
        <w:rPr>
          <w:sz w:val="28"/>
          <w:szCs w:val="28"/>
        </w:rPr>
        <w:t>осуществляется привлечение виновных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лиц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к ответственности в соответствии с законодательством Российской Федерации.</w:t>
      </w:r>
    </w:p>
    <w:p w14:paraId="60C06068" w14:textId="77777777" w:rsidR="00DA5777" w:rsidRDefault="00DA5777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>Персональная ответственность должностных лиц за правильность</w:t>
      </w:r>
      <w:r>
        <w:rPr>
          <w:sz w:val="28"/>
          <w:szCs w:val="28"/>
        </w:rPr>
        <w:br/>
      </w:r>
      <w:r w:rsidRPr="00FE1B28">
        <w:rPr>
          <w:sz w:val="28"/>
          <w:szCs w:val="28"/>
        </w:rPr>
        <w:t>и своевременность принятия решения о предоставлении (об отказе</w:t>
      </w:r>
      <w:r>
        <w:rPr>
          <w:sz w:val="28"/>
          <w:szCs w:val="28"/>
        </w:rPr>
        <w:br/>
      </w:r>
      <w:r w:rsidRPr="00FE1B28">
        <w:rPr>
          <w:sz w:val="28"/>
          <w:szCs w:val="28"/>
        </w:rPr>
        <w:t xml:space="preserve">в предоставлении) 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FE1B28">
        <w:rPr>
          <w:sz w:val="28"/>
          <w:szCs w:val="28"/>
        </w:rPr>
        <w:t>услуги закрепляется в их должностных регламентах в соответствии с требованиями законодательства.</w:t>
      </w:r>
    </w:p>
    <w:p w14:paraId="4F3F5910" w14:textId="77777777" w:rsidR="00A34E0D" w:rsidRPr="00FE1B28" w:rsidRDefault="00A34E0D" w:rsidP="00CB1D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C488823" w14:textId="77777777" w:rsidR="00DA5777" w:rsidRDefault="00800A5A" w:rsidP="00DA577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A5777" w:rsidRPr="00FE1B28">
        <w:rPr>
          <w:b/>
          <w:sz w:val="28"/>
          <w:szCs w:val="28"/>
        </w:rPr>
        <w:t xml:space="preserve">. Досудебный (внесудебный) порядок обжалования решений </w:t>
      </w:r>
      <w:r w:rsidR="00DA5777">
        <w:rPr>
          <w:b/>
          <w:sz w:val="28"/>
          <w:szCs w:val="28"/>
        </w:rPr>
        <w:t xml:space="preserve">          </w:t>
      </w:r>
      <w:r w:rsidR="00DA5777" w:rsidRPr="00FE1B28">
        <w:rPr>
          <w:b/>
          <w:sz w:val="28"/>
          <w:szCs w:val="28"/>
        </w:rPr>
        <w:t>и действий (бездействия) органа, предоставляющего муниципальную</w:t>
      </w:r>
      <w:r w:rsidR="00DA5777">
        <w:rPr>
          <w:b/>
          <w:sz w:val="28"/>
          <w:szCs w:val="28"/>
        </w:rPr>
        <w:t xml:space="preserve"> </w:t>
      </w:r>
      <w:r w:rsidR="00DA5777" w:rsidRPr="00FE1B28">
        <w:rPr>
          <w:b/>
          <w:sz w:val="28"/>
          <w:szCs w:val="28"/>
        </w:rPr>
        <w:t>услугу, а также их должностных лиц, муниципальных служащих</w:t>
      </w:r>
    </w:p>
    <w:p w14:paraId="159B91F1" w14:textId="77777777" w:rsidR="00A34E0D" w:rsidRPr="00FE1B28" w:rsidRDefault="00A34E0D" w:rsidP="00DA577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14:paraId="0C3A7B42" w14:textId="77777777" w:rsidR="00DA5777" w:rsidRPr="00FE1B28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5.1. Заявитель имеет право на обжалование решения и (или) действий (бездействия) Уполномоченного органа, должностных лиц Уполномоченного органа, работника </w:t>
      </w:r>
      <w:r>
        <w:rPr>
          <w:sz w:val="28"/>
          <w:szCs w:val="28"/>
        </w:rPr>
        <w:t xml:space="preserve">ДОО </w:t>
      </w:r>
      <w:r w:rsidR="00752DFC">
        <w:rPr>
          <w:sz w:val="28"/>
          <w:szCs w:val="28"/>
        </w:rPr>
        <w:t>НМР</w:t>
      </w:r>
      <w:r w:rsidRPr="00FE1B28">
        <w:rPr>
          <w:sz w:val="28"/>
          <w:szCs w:val="28"/>
        </w:rPr>
        <w:t xml:space="preserve"> при предоставлении муниципальной услуги</w:t>
      </w:r>
      <w:r w:rsidRPr="00FE1B28">
        <w:rPr>
          <w:bCs/>
        </w:rPr>
        <w:t xml:space="preserve"> </w:t>
      </w:r>
      <w:r>
        <w:rPr>
          <w:bCs/>
        </w:rPr>
        <w:t xml:space="preserve">       </w:t>
      </w:r>
      <w:r w:rsidRPr="00FE1B28">
        <w:rPr>
          <w:sz w:val="28"/>
          <w:szCs w:val="28"/>
        </w:rPr>
        <w:t>в досудебном (внесудебном) порядке (далее – жалоба).</w:t>
      </w:r>
    </w:p>
    <w:p w14:paraId="3A974900" w14:textId="77777777" w:rsidR="00DA5777" w:rsidRPr="00FE1B28" w:rsidRDefault="00DA5777" w:rsidP="00DA57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B28">
        <w:rPr>
          <w:bCs/>
          <w:sz w:val="28"/>
          <w:szCs w:val="28"/>
        </w:rPr>
        <w:t>5.2. В досудебном (внесудебном) порядке заявитель вправе обратиться</w:t>
      </w:r>
      <w:r>
        <w:rPr>
          <w:bCs/>
          <w:sz w:val="28"/>
          <w:szCs w:val="28"/>
        </w:rPr>
        <w:br/>
      </w:r>
      <w:r w:rsidRPr="00FE1B28">
        <w:rPr>
          <w:bCs/>
          <w:sz w:val="28"/>
          <w:szCs w:val="28"/>
        </w:rPr>
        <w:t>с жалобой в письменной форме на бумажном носителе или в электронной форме:</w:t>
      </w:r>
    </w:p>
    <w:p w14:paraId="58D85D6A" w14:textId="77777777" w:rsidR="00DA5777" w:rsidRPr="00FE1B28" w:rsidRDefault="00DA5777" w:rsidP="00DA57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FE1B28">
        <w:rPr>
          <w:bCs/>
          <w:sz w:val="28"/>
          <w:szCs w:val="28"/>
        </w:rPr>
        <w:t>в Уполномоченный орган – на решение и (или) действия (бездействие) должностного лица, руководителя структурного подразделения</w:t>
      </w:r>
      <w:r>
        <w:rPr>
          <w:bCs/>
          <w:sz w:val="28"/>
          <w:szCs w:val="28"/>
        </w:rPr>
        <w:t xml:space="preserve"> Уполномоченного органа</w:t>
      </w:r>
      <w:r w:rsidRPr="00FE1B28">
        <w:rPr>
          <w:bCs/>
          <w:sz w:val="28"/>
          <w:szCs w:val="28"/>
        </w:rPr>
        <w:t>, на решение и действия (бездействие) Уполномоченного органа, руководителя Уполномоченного органа;</w:t>
      </w:r>
      <w:proofErr w:type="gramEnd"/>
    </w:p>
    <w:p w14:paraId="7F84923B" w14:textId="77777777" w:rsidR="00DA5777" w:rsidRDefault="00DA5777" w:rsidP="00DA57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B28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вышестоящий орган </w:t>
      </w:r>
      <w:r w:rsidRPr="00FE1B28">
        <w:rPr>
          <w:bCs/>
          <w:sz w:val="28"/>
          <w:szCs w:val="28"/>
        </w:rPr>
        <w:t xml:space="preserve">на решение и (или) действия (бездействие) должностного лица, руководителя </w:t>
      </w:r>
      <w:r>
        <w:rPr>
          <w:bCs/>
          <w:sz w:val="28"/>
          <w:szCs w:val="28"/>
        </w:rPr>
        <w:t xml:space="preserve">ДОО </w:t>
      </w:r>
      <w:r w:rsidR="00752DFC">
        <w:rPr>
          <w:bCs/>
          <w:sz w:val="28"/>
          <w:szCs w:val="28"/>
        </w:rPr>
        <w:t>НМР</w:t>
      </w:r>
      <w:r>
        <w:rPr>
          <w:bCs/>
          <w:sz w:val="28"/>
          <w:szCs w:val="28"/>
        </w:rPr>
        <w:t xml:space="preserve">; </w:t>
      </w:r>
    </w:p>
    <w:p w14:paraId="1BEAE2C3" w14:textId="77777777" w:rsidR="00DA5777" w:rsidRPr="00FE1B28" w:rsidRDefault="00DA5777" w:rsidP="00DA57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E1B28">
        <w:rPr>
          <w:bCs/>
          <w:sz w:val="28"/>
          <w:szCs w:val="28"/>
        </w:rPr>
        <w:t xml:space="preserve">к руководителю </w:t>
      </w:r>
      <w:r>
        <w:rPr>
          <w:bCs/>
          <w:sz w:val="28"/>
          <w:szCs w:val="28"/>
        </w:rPr>
        <w:t xml:space="preserve">ДОО </w:t>
      </w:r>
      <w:r w:rsidR="00752DFC">
        <w:rPr>
          <w:bCs/>
          <w:sz w:val="28"/>
          <w:szCs w:val="28"/>
        </w:rPr>
        <w:t>НМР</w:t>
      </w:r>
      <w:r w:rsidRPr="00FE1B28">
        <w:rPr>
          <w:bCs/>
          <w:sz w:val="28"/>
          <w:szCs w:val="28"/>
        </w:rPr>
        <w:t xml:space="preserve"> – на решения и действия (бездействие) работника </w:t>
      </w:r>
      <w:r>
        <w:rPr>
          <w:bCs/>
          <w:sz w:val="28"/>
          <w:szCs w:val="28"/>
        </w:rPr>
        <w:t xml:space="preserve">ДОО </w:t>
      </w:r>
      <w:r w:rsidR="00752DFC">
        <w:rPr>
          <w:bCs/>
          <w:sz w:val="28"/>
          <w:szCs w:val="28"/>
        </w:rPr>
        <w:t>НМР</w:t>
      </w:r>
      <w:r w:rsidR="00015571">
        <w:rPr>
          <w:bCs/>
          <w:sz w:val="28"/>
          <w:szCs w:val="28"/>
        </w:rPr>
        <w:t>.</w:t>
      </w:r>
    </w:p>
    <w:p w14:paraId="1D0A1A19" w14:textId="77777777" w:rsidR="00DA5777" w:rsidRDefault="00DA5777" w:rsidP="00DA5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1B28">
        <w:rPr>
          <w:sz w:val="28"/>
          <w:szCs w:val="28"/>
        </w:rPr>
        <w:t xml:space="preserve">В Уполномоченном органе, </w:t>
      </w:r>
      <w:r>
        <w:rPr>
          <w:sz w:val="28"/>
          <w:szCs w:val="28"/>
        </w:rPr>
        <w:t xml:space="preserve">ДОО </w:t>
      </w:r>
      <w:r w:rsidR="00752DFC">
        <w:rPr>
          <w:sz w:val="28"/>
          <w:szCs w:val="28"/>
        </w:rPr>
        <w:t>НМР</w:t>
      </w:r>
      <w:r>
        <w:rPr>
          <w:sz w:val="28"/>
          <w:szCs w:val="28"/>
        </w:rPr>
        <w:t xml:space="preserve"> (далее-Учреждение)</w:t>
      </w:r>
      <w:r w:rsidRPr="00FE1B28">
        <w:rPr>
          <w:sz w:val="28"/>
          <w:szCs w:val="28"/>
        </w:rPr>
        <w:t xml:space="preserve"> определяются уполномоченные на рассмотрение жалоб должностные лица.</w:t>
      </w:r>
    </w:p>
    <w:p w14:paraId="279800F5" w14:textId="77777777" w:rsidR="00DA5777" w:rsidRPr="00B35350" w:rsidRDefault="00DA5777" w:rsidP="00DA5777">
      <w:pPr>
        <w:pStyle w:val="ConsPlusNormal"/>
        <w:ind w:firstLine="709"/>
        <w:jc w:val="both"/>
      </w:pPr>
      <w:r>
        <w:t>5.3.</w:t>
      </w:r>
      <w:r w:rsidRPr="00B35350">
        <w:t>Жалоба должна содержать:</w:t>
      </w:r>
    </w:p>
    <w:p w14:paraId="0D69829C" w14:textId="77777777" w:rsidR="00DA5777" w:rsidRPr="00B35350" w:rsidRDefault="00DA5777" w:rsidP="00DA5777">
      <w:pPr>
        <w:pStyle w:val="ConsPlusNormal"/>
        <w:ind w:firstLine="709"/>
        <w:jc w:val="both"/>
      </w:pPr>
      <w:r w:rsidRPr="00B35350">
        <w:t>- наименование</w:t>
      </w:r>
      <w:r>
        <w:t xml:space="preserve"> Учреждения,  должностного лица, решение</w:t>
      </w:r>
      <w:r w:rsidRPr="00B35350">
        <w:t xml:space="preserve"> и</w:t>
      </w:r>
      <w:r>
        <w:t>/или действие</w:t>
      </w:r>
      <w:r w:rsidRPr="00B35350">
        <w:t xml:space="preserve"> (бездействие) </w:t>
      </w:r>
      <w:proofErr w:type="gramStart"/>
      <w:r w:rsidRPr="00B35350">
        <w:t>которых</w:t>
      </w:r>
      <w:proofErr w:type="gramEnd"/>
      <w:r w:rsidRPr="00B35350">
        <w:t xml:space="preserve"> обжалуются;</w:t>
      </w:r>
    </w:p>
    <w:p w14:paraId="23C458B7" w14:textId="77777777" w:rsidR="00DA5777" w:rsidRPr="00B35350" w:rsidRDefault="00DA5777" w:rsidP="00DA5777">
      <w:pPr>
        <w:pStyle w:val="ConsPlusNormal"/>
        <w:ind w:firstLine="709"/>
        <w:jc w:val="both"/>
      </w:pPr>
      <w:r w:rsidRPr="00B35350">
        <w:t xml:space="preserve">- фамилию, имя, отчество (последнее - при наличии), сведения о месте жительства заявителя - физического лица, а также номер контактного телефона, адрес электронной почты (при наличии) и почтовый адрес, </w:t>
      </w:r>
      <w:r w:rsidR="00690D45">
        <w:t xml:space="preserve">            </w:t>
      </w:r>
      <w:r w:rsidRPr="00B35350">
        <w:t>по которым должен быть направлен ответ заявителю;</w:t>
      </w:r>
    </w:p>
    <w:p w14:paraId="3E8C273E" w14:textId="77777777" w:rsidR="00DA5777" w:rsidRPr="00B35350" w:rsidRDefault="00DA5777" w:rsidP="00DA5777">
      <w:pPr>
        <w:pStyle w:val="ConsPlusNormal"/>
        <w:ind w:firstLine="709"/>
        <w:jc w:val="both"/>
      </w:pPr>
      <w:r w:rsidRPr="00B35350">
        <w:lastRenderedPageBreak/>
        <w:t>- сведения об обжалуемых решениях и</w:t>
      </w:r>
      <w:r>
        <w:t>/или</w:t>
      </w:r>
      <w:r w:rsidRPr="00B35350">
        <w:t xml:space="preserve"> действиях (бездействии) </w:t>
      </w:r>
      <w:r>
        <w:t>должностного лица</w:t>
      </w:r>
      <w:r w:rsidRPr="00B35350">
        <w:t>;</w:t>
      </w:r>
    </w:p>
    <w:p w14:paraId="21CA494C" w14:textId="77777777" w:rsidR="00DA5777" w:rsidRDefault="00DA5777" w:rsidP="00DA5777">
      <w:pPr>
        <w:pStyle w:val="ConsPlusNormal"/>
        <w:ind w:firstLine="709"/>
        <w:jc w:val="both"/>
      </w:pPr>
      <w:r w:rsidRPr="00B35350">
        <w:t>- доводы, на основании которых заявитель не согласен с решением</w:t>
      </w:r>
      <w:r>
        <w:t xml:space="preserve"> </w:t>
      </w:r>
      <w:r w:rsidRPr="00B35350">
        <w:t>и</w:t>
      </w:r>
      <w:r>
        <w:t>/или</w:t>
      </w:r>
      <w:r w:rsidRPr="00B35350">
        <w:t xml:space="preserve"> действием (бездействием) </w:t>
      </w:r>
      <w:r>
        <w:t>должностного лица</w:t>
      </w:r>
      <w:r w:rsidRPr="00B35350">
        <w:t>. Заявителем могут быть представлены документы (при наличии), подтверждающие доводы заявителя, либо их копии.</w:t>
      </w:r>
    </w:p>
    <w:p w14:paraId="686A9EEE" w14:textId="77777777" w:rsidR="00DA5777" w:rsidRPr="00B35350" w:rsidRDefault="00DA5777" w:rsidP="00DA5777">
      <w:pPr>
        <w:pStyle w:val="ConsPlusNormal"/>
        <w:ind w:firstLine="709"/>
        <w:jc w:val="both"/>
      </w:pPr>
      <w:r w:rsidRPr="00B35350">
        <w:t>5.</w:t>
      </w:r>
      <w:r>
        <w:t xml:space="preserve">4. </w:t>
      </w:r>
      <w:proofErr w:type="gramStart"/>
      <w:r>
        <w:t xml:space="preserve">Жалоба </w:t>
      </w:r>
      <w:r w:rsidRPr="00B35350">
        <w:t>подлежит рассмотрению должностным лицом, наделенным полномочиями по рассмотрению жалоб, в</w:t>
      </w:r>
      <w:r>
        <w:t> </w:t>
      </w:r>
      <w:r w:rsidRPr="00B35350">
        <w:t xml:space="preserve">течение 15 рабочих дней со дня </w:t>
      </w:r>
      <w:r w:rsidR="00690D45">
        <w:t xml:space="preserve">     </w:t>
      </w:r>
      <w:r w:rsidRPr="00B35350">
        <w:t>ее регистрации, а в случае об</w:t>
      </w:r>
      <w:r>
        <w:t>жалования отказа Учреждения</w:t>
      </w:r>
      <w:r w:rsidRPr="00B35350">
        <w:t xml:space="preserve">, должностного лица </w:t>
      </w:r>
      <w:r>
        <w:t xml:space="preserve">Учреждения </w:t>
      </w:r>
      <w:r w:rsidRPr="00B35350">
        <w:t>в приеме документов у</w:t>
      </w:r>
      <w:r>
        <w:t> </w:t>
      </w:r>
      <w:r w:rsidRPr="00B35350">
        <w:t>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14:paraId="5D6004C0" w14:textId="77777777" w:rsidR="00DA5777" w:rsidRPr="00B35350" w:rsidRDefault="00DA5777" w:rsidP="00DA5777">
      <w:pPr>
        <w:pStyle w:val="ConsPlusNormal"/>
        <w:ind w:firstLine="709"/>
        <w:jc w:val="both"/>
      </w:pPr>
      <w:bookmarkStart w:id="2" w:name="P436"/>
      <w:bookmarkEnd w:id="2"/>
      <w:r w:rsidRPr="00B35350">
        <w:t xml:space="preserve">5.5. По результатам рассмотрения жалобы </w:t>
      </w:r>
      <w:r>
        <w:t xml:space="preserve">Учреждение </w:t>
      </w:r>
      <w:r w:rsidRPr="00B35350">
        <w:t>принимает одно из следующих решений:</w:t>
      </w:r>
    </w:p>
    <w:p w14:paraId="47A30FFE" w14:textId="77777777" w:rsidR="00DA5777" w:rsidRPr="008377B3" w:rsidRDefault="00DA5777" w:rsidP="00DA57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35350">
        <w:rPr>
          <w:sz w:val="28"/>
          <w:szCs w:val="28"/>
        </w:rPr>
        <w:t xml:space="preserve">- </w:t>
      </w:r>
      <w:r w:rsidRPr="008377B3">
        <w:rPr>
          <w:rFonts w:eastAsia="Calibri"/>
          <w:sz w:val="28"/>
          <w:szCs w:val="28"/>
          <w:lang w:eastAsia="en-US"/>
        </w:rPr>
        <w:t xml:space="preserve">удовлетворяет жалобу, в том числе в форме отмены принятого решения, исправления допущенных Учреждением опечаток и ошибок </w:t>
      </w:r>
      <w:r w:rsidR="00690D45">
        <w:rPr>
          <w:rFonts w:eastAsia="Calibri"/>
          <w:sz w:val="28"/>
          <w:szCs w:val="28"/>
          <w:lang w:eastAsia="en-US"/>
        </w:rPr>
        <w:t xml:space="preserve">            </w:t>
      </w:r>
      <w:r w:rsidRPr="008377B3">
        <w:rPr>
          <w:rFonts w:eastAsia="Calibri"/>
          <w:sz w:val="28"/>
          <w:szCs w:val="28"/>
          <w:lang w:eastAsia="en-US"/>
        </w:rPr>
        <w:t>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области;</w:t>
      </w:r>
      <w:proofErr w:type="gramEnd"/>
    </w:p>
    <w:p w14:paraId="55A95FBC" w14:textId="77777777" w:rsidR="00DA5777" w:rsidRDefault="00DA5777" w:rsidP="00DA5777">
      <w:pPr>
        <w:pStyle w:val="ConsPlusNormal"/>
        <w:ind w:firstLine="709"/>
        <w:jc w:val="both"/>
      </w:pPr>
      <w:r w:rsidRPr="00B35350">
        <w:t>- отказывает в удовлетворении жалобы.</w:t>
      </w:r>
    </w:p>
    <w:p w14:paraId="5DCA8EAE" w14:textId="77777777" w:rsidR="00DA5777" w:rsidRPr="008377B3" w:rsidRDefault="00DA5777" w:rsidP="00DA57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77B3">
        <w:rPr>
          <w:rFonts w:eastAsia="Calibri"/>
          <w:sz w:val="28"/>
          <w:szCs w:val="28"/>
          <w:lang w:eastAsia="en-US"/>
        </w:rPr>
        <w:t xml:space="preserve">В случае признания жалобы подлежащей удовлетворению в ответе заявителю дается информация о действиях, осуществляемых Учреждением </w:t>
      </w:r>
      <w:r w:rsidR="00690D45">
        <w:rPr>
          <w:rFonts w:eastAsia="Calibri"/>
          <w:sz w:val="28"/>
          <w:szCs w:val="28"/>
          <w:lang w:eastAsia="en-US"/>
        </w:rPr>
        <w:t xml:space="preserve">       </w:t>
      </w:r>
      <w:r w:rsidRPr="008377B3">
        <w:rPr>
          <w:rFonts w:eastAsia="Calibri"/>
          <w:sz w:val="28"/>
          <w:szCs w:val="28"/>
          <w:lang w:eastAsia="en-US"/>
        </w:rPr>
        <w:t xml:space="preserve">в целях незамедлительного устранения выявленных нарушений </w:t>
      </w:r>
      <w:r w:rsidR="00690D45">
        <w:rPr>
          <w:rFonts w:eastAsia="Calibri"/>
          <w:sz w:val="28"/>
          <w:szCs w:val="28"/>
          <w:lang w:eastAsia="en-US"/>
        </w:rPr>
        <w:t xml:space="preserve"> </w:t>
      </w:r>
      <w:r w:rsidRPr="008377B3">
        <w:rPr>
          <w:rFonts w:eastAsia="Calibri"/>
          <w:sz w:val="28"/>
          <w:szCs w:val="28"/>
          <w:lang w:eastAsia="en-US"/>
        </w:rPr>
        <w:t xml:space="preserve">при предоставлении муниципальной услуги, а также приносятся извинения </w:t>
      </w:r>
      <w:r w:rsidR="00690D45">
        <w:rPr>
          <w:rFonts w:eastAsia="Calibri"/>
          <w:sz w:val="28"/>
          <w:szCs w:val="28"/>
          <w:lang w:eastAsia="en-US"/>
        </w:rPr>
        <w:t xml:space="preserve">         </w:t>
      </w:r>
      <w:r w:rsidRPr="008377B3">
        <w:rPr>
          <w:rFonts w:eastAsia="Calibri"/>
          <w:sz w:val="28"/>
          <w:szCs w:val="28"/>
          <w:lang w:eastAsia="en-US"/>
        </w:rPr>
        <w:t xml:space="preserve">за доставленные </w:t>
      </w:r>
      <w:proofErr w:type="gramStart"/>
      <w:r w:rsidRPr="008377B3">
        <w:rPr>
          <w:rFonts w:eastAsia="Calibri"/>
          <w:sz w:val="28"/>
          <w:szCs w:val="28"/>
          <w:lang w:eastAsia="en-US"/>
        </w:rPr>
        <w:t>неудобства</w:t>
      </w:r>
      <w:proofErr w:type="gramEnd"/>
      <w:r w:rsidRPr="008377B3">
        <w:rPr>
          <w:rFonts w:eastAsia="Calibri"/>
          <w:sz w:val="28"/>
          <w:szCs w:val="28"/>
          <w:lang w:eastAsia="en-US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3ED08BD1" w14:textId="77777777" w:rsidR="00DA5777" w:rsidRPr="008377B3" w:rsidRDefault="00DA5777" w:rsidP="00DA57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77B3">
        <w:rPr>
          <w:rFonts w:eastAsia="Calibri"/>
          <w:sz w:val="28"/>
          <w:szCs w:val="28"/>
          <w:lang w:eastAsia="en-US"/>
        </w:rPr>
        <w:t xml:space="preserve">В случае признания </w:t>
      </w:r>
      <w:proofErr w:type="gramStart"/>
      <w:r w:rsidRPr="008377B3">
        <w:rPr>
          <w:rFonts w:eastAsia="Calibri"/>
          <w:sz w:val="28"/>
          <w:szCs w:val="28"/>
          <w:lang w:eastAsia="en-US"/>
        </w:rPr>
        <w:t>жалобы</w:t>
      </w:r>
      <w:proofErr w:type="gramEnd"/>
      <w:r w:rsidRPr="008377B3">
        <w:rPr>
          <w:rFonts w:eastAsia="Calibri"/>
          <w:sz w:val="28"/>
          <w:szCs w:val="28"/>
          <w:lang w:eastAsia="en-US"/>
        </w:rPr>
        <w:t xml:space="preserve"> не подлежащей удовлетворению в ответе заявителю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377B3">
        <w:rPr>
          <w:rFonts w:eastAsia="Calibri"/>
          <w:sz w:val="28"/>
          <w:szCs w:val="28"/>
          <w:lang w:eastAsia="en-US"/>
        </w:rPr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190AC43" w14:textId="77777777" w:rsidR="00DA5777" w:rsidRDefault="00DA5777" w:rsidP="00DA5777">
      <w:pPr>
        <w:pStyle w:val="ConsPlusNormal"/>
        <w:ind w:firstLine="709"/>
        <w:jc w:val="both"/>
      </w:pPr>
      <w:r w:rsidRPr="00B35350">
        <w:t xml:space="preserve">5.6. Не позднее дня, следующего за днем принятия одного из решений, указанных в </w:t>
      </w:r>
      <w:r w:rsidRPr="00D63269">
        <w:t>пункте 5.5.</w:t>
      </w:r>
      <w:r>
        <w:t xml:space="preserve"> </w:t>
      </w:r>
      <w:r w:rsidRPr="00B35350">
        <w:t>данного раздела Административного регламента, заявителю направляется мотивированный ответ о результатах рассмотрения жалобы в письменной форме и по желанию заявителя в электронной форме.</w:t>
      </w:r>
    </w:p>
    <w:p w14:paraId="062D704B" w14:textId="77777777" w:rsidR="00DA5777" w:rsidRPr="008377B3" w:rsidRDefault="00DA5777" w:rsidP="00DA57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77B3">
        <w:rPr>
          <w:rFonts w:eastAsia="Calibri"/>
          <w:sz w:val="28"/>
          <w:szCs w:val="28"/>
          <w:lang w:eastAsia="en-US"/>
        </w:rPr>
        <w:t xml:space="preserve">5.7. В случае установления в ходе или по результатам </w:t>
      </w:r>
      <w:proofErr w:type="gramStart"/>
      <w:r w:rsidRPr="008377B3">
        <w:rPr>
          <w:rFonts w:eastAsia="Calibri"/>
          <w:sz w:val="28"/>
          <w:szCs w:val="28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8377B3">
        <w:rPr>
          <w:rFonts w:eastAsia="Calibri"/>
          <w:sz w:val="28"/>
          <w:szCs w:val="28"/>
          <w:lang w:eastAsia="en-US"/>
        </w:rPr>
        <w:t xml:space="preserve"> или признаков состава преступления должностное лицо, уполномоченное </w:t>
      </w:r>
      <w:r w:rsidR="00690D45">
        <w:rPr>
          <w:rFonts w:eastAsia="Calibri"/>
          <w:sz w:val="28"/>
          <w:szCs w:val="28"/>
          <w:lang w:eastAsia="en-US"/>
        </w:rPr>
        <w:t xml:space="preserve">            </w:t>
      </w:r>
      <w:r w:rsidRPr="008377B3">
        <w:rPr>
          <w:rFonts w:eastAsia="Calibri"/>
          <w:sz w:val="28"/>
          <w:szCs w:val="28"/>
          <w:lang w:eastAsia="en-US"/>
        </w:rPr>
        <w:t>на рассмотрение жалоб, незамедлительно направляет соответствующие материалы в органы прокуратуры.</w:t>
      </w:r>
    </w:p>
    <w:p w14:paraId="18399A95" w14:textId="77777777" w:rsidR="00DA5777" w:rsidRPr="008377B3" w:rsidRDefault="00DA5777" w:rsidP="00DA577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77B3">
        <w:rPr>
          <w:rFonts w:eastAsia="Calibri"/>
          <w:sz w:val="28"/>
          <w:szCs w:val="28"/>
          <w:lang w:eastAsia="en-US"/>
        </w:rPr>
        <w:t xml:space="preserve">5.8.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11" w:history="1">
        <w:r w:rsidRPr="008377B3">
          <w:rPr>
            <w:rFonts w:eastAsia="Calibri"/>
            <w:sz w:val="28"/>
            <w:szCs w:val="28"/>
            <w:lang w:eastAsia="en-US"/>
          </w:rPr>
          <w:t>статьей 12.1</w:t>
        </w:r>
      </w:hyperlink>
      <w:r w:rsidRPr="008377B3">
        <w:rPr>
          <w:rFonts w:eastAsia="Calibri"/>
          <w:sz w:val="28"/>
          <w:szCs w:val="28"/>
          <w:lang w:eastAsia="en-US"/>
        </w:rPr>
        <w:t xml:space="preserve"> Закона Ярославской области от 3 декабря 2007 г. № 100-з «Об административных правонарушениях», должностное </w:t>
      </w:r>
      <w:r w:rsidRPr="008377B3">
        <w:rPr>
          <w:rFonts w:eastAsia="Calibri"/>
          <w:sz w:val="28"/>
          <w:szCs w:val="28"/>
          <w:lang w:eastAsia="en-US"/>
        </w:rPr>
        <w:lastRenderedPageBreak/>
        <w:t>лицо, уполномоченное на рассмотрение жалоб, незамедлительно направляет соответствующие материалы в департамент информатизации и связи Ярославской области.</w:t>
      </w:r>
    </w:p>
    <w:p w14:paraId="74EBF57B" w14:textId="77777777" w:rsidR="00DA5777" w:rsidRDefault="00DA5777" w:rsidP="00DA5777">
      <w:pPr>
        <w:autoSpaceDE w:val="0"/>
        <w:autoSpaceDN w:val="0"/>
        <w:adjustRightInd w:val="0"/>
        <w:jc w:val="right"/>
        <w:rPr>
          <w:b/>
          <w:sz w:val="28"/>
          <w:szCs w:val="28"/>
          <w:highlight w:val="yellow"/>
        </w:rPr>
        <w:sectPr w:rsidR="00DA5777" w:rsidSect="0044273C">
          <w:headerReference w:type="default" r:id="rId12"/>
          <w:footerReference w:type="default" r:id="rId13"/>
          <w:headerReference w:type="first" r:id="rId14"/>
          <w:pgSz w:w="11906" w:h="16838"/>
          <w:pgMar w:top="1134" w:right="850" w:bottom="1134" w:left="1701" w:header="425" w:footer="709" w:gutter="0"/>
          <w:pgNumType w:start="1"/>
          <w:cols w:space="708"/>
          <w:titlePg/>
          <w:docGrid w:linePitch="360"/>
        </w:sectPr>
      </w:pPr>
    </w:p>
    <w:p w14:paraId="1B356819" w14:textId="77777777" w:rsidR="00A34E0D" w:rsidRDefault="00A34E0D" w:rsidP="00A34E0D">
      <w:pPr>
        <w:pStyle w:val="aff6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                                                                                         </w:t>
      </w:r>
      <w:r w:rsidR="00DA5777" w:rsidRPr="00D70D5C">
        <w:rPr>
          <w:rFonts w:ascii="Times New Roman" w:hAnsi="Times New Roman"/>
          <w:b w:val="0"/>
          <w:sz w:val="28"/>
          <w:szCs w:val="28"/>
        </w:rPr>
        <w:t xml:space="preserve">Приложение </w:t>
      </w:r>
      <w:r w:rsidR="00DA5777">
        <w:rPr>
          <w:rFonts w:ascii="Times New Roman" w:hAnsi="Times New Roman"/>
          <w:b w:val="0"/>
          <w:sz w:val="28"/>
          <w:szCs w:val="28"/>
        </w:rPr>
        <w:t>1</w:t>
      </w:r>
    </w:p>
    <w:p w14:paraId="6AE736A9" w14:textId="77777777" w:rsidR="00DA5777" w:rsidRPr="00D70D5C" w:rsidRDefault="00A34E0D" w:rsidP="00A34E0D">
      <w:pPr>
        <w:pStyle w:val="aff6"/>
        <w:spacing w:before="0"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="00DA5777" w:rsidRPr="00D70D5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DA5777" w:rsidRPr="00D70D5C">
        <w:rPr>
          <w:rFonts w:ascii="Times New Roman" w:hAnsi="Times New Roman"/>
          <w:b w:val="0"/>
          <w:sz w:val="28"/>
          <w:szCs w:val="28"/>
        </w:rPr>
        <w:t>к административному</w:t>
      </w:r>
    </w:p>
    <w:p w14:paraId="4328D859" w14:textId="77777777" w:rsidR="00DA5777" w:rsidRPr="00D70D5C" w:rsidRDefault="00DA5777" w:rsidP="00A34E0D">
      <w:pPr>
        <w:widowControl w:val="0"/>
        <w:tabs>
          <w:tab w:val="left" w:pos="567"/>
        </w:tabs>
        <w:ind w:firstLine="6237"/>
        <w:rPr>
          <w:sz w:val="28"/>
          <w:szCs w:val="28"/>
        </w:rPr>
      </w:pPr>
      <w:r w:rsidRPr="00D70D5C">
        <w:rPr>
          <w:sz w:val="28"/>
          <w:szCs w:val="28"/>
        </w:rPr>
        <w:t>регламенту</w:t>
      </w:r>
    </w:p>
    <w:p w14:paraId="110097FD" w14:textId="77777777" w:rsidR="00DA5777" w:rsidRPr="00D70D5C" w:rsidRDefault="00DA5777" w:rsidP="00DA5777">
      <w:pPr>
        <w:widowControl w:val="0"/>
        <w:tabs>
          <w:tab w:val="left" w:pos="0"/>
        </w:tabs>
        <w:ind w:right="-1" w:firstLine="6096"/>
        <w:contextualSpacing/>
        <w:rPr>
          <w:sz w:val="28"/>
          <w:szCs w:val="28"/>
        </w:rPr>
      </w:pPr>
    </w:p>
    <w:p w14:paraId="5ED38D97" w14:textId="77777777" w:rsidR="00DA5777" w:rsidRDefault="00DA5777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74EBBB09" w14:textId="77777777" w:rsidR="00DA5777" w:rsidRDefault="00DA5777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127338AA" w14:textId="77777777" w:rsidR="00DA5777" w:rsidRPr="00C372C9" w:rsidRDefault="00DA5777" w:rsidP="00DA5777">
      <w:pPr>
        <w:jc w:val="center"/>
        <w:rPr>
          <w:b/>
          <w:sz w:val="28"/>
          <w:szCs w:val="28"/>
        </w:rPr>
      </w:pPr>
      <w:r w:rsidRPr="00C372C9">
        <w:rPr>
          <w:b/>
          <w:sz w:val="28"/>
          <w:szCs w:val="28"/>
        </w:rPr>
        <w:t>Перечень образовательных организаций, оказывающих услугу постановк</w:t>
      </w:r>
      <w:r>
        <w:rPr>
          <w:b/>
          <w:sz w:val="28"/>
          <w:szCs w:val="28"/>
        </w:rPr>
        <w:t>и</w:t>
      </w:r>
      <w:r w:rsidRPr="00C372C9">
        <w:rPr>
          <w:b/>
          <w:sz w:val="28"/>
          <w:szCs w:val="28"/>
        </w:rPr>
        <w:t xml:space="preserve"> на учет </w:t>
      </w:r>
      <w:r w:rsidRPr="003C729A">
        <w:rPr>
          <w:b/>
          <w:sz w:val="28"/>
          <w:szCs w:val="28"/>
        </w:rPr>
        <w:t>в образовательны</w:t>
      </w:r>
      <w:r>
        <w:rPr>
          <w:b/>
          <w:sz w:val="28"/>
          <w:szCs w:val="28"/>
        </w:rPr>
        <w:t>е учреждения, реализующие образовательные программы дошкольного образования</w:t>
      </w:r>
      <w:r w:rsidRPr="00C372C9">
        <w:rPr>
          <w:b/>
          <w:sz w:val="28"/>
          <w:szCs w:val="28"/>
        </w:rPr>
        <w:t xml:space="preserve"> </w:t>
      </w:r>
    </w:p>
    <w:p w14:paraId="695196EA" w14:textId="77777777" w:rsidR="00DA5777" w:rsidRDefault="00DA5777" w:rsidP="00DA5777"/>
    <w:p w14:paraId="7A1781F2" w14:textId="77777777" w:rsidR="00DA5777" w:rsidRDefault="00DA5777" w:rsidP="00DA5777"/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597"/>
        <w:gridCol w:w="1939"/>
        <w:gridCol w:w="2977"/>
        <w:gridCol w:w="1382"/>
      </w:tblGrid>
      <w:tr w:rsidR="00DB26EF" w:rsidRPr="00FB734E" w14:paraId="56B7863B" w14:textId="77777777" w:rsidTr="0044273C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1132D" w14:textId="77777777" w:rsidR="00DB26EF" w:rsidRPr="00FB734E" w:rsidRDefault="00DB26EF" w:rsidP="0044273C">
            <w:r w:rsidRPr="00FB734E">
              <w:t xml:space="preserve">№ </w:t>
            </w:r>
            <w:proofErr w:type="gramStart"/>
            <w:r w:rsidRPr="00FB734E">
              <w:t>п</w:t>
            </w:r>
            <w:proofErr w:type="gramEnd"/>
            <w:r w:rsidRPr="00FB734E">
              <w:t>/п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9A5B3" w14:textId="77777777" w:rsidR="00DB26EF" w:rsidRDefault="00DB26EF" w:rsidP="0044273C">
            <w:r>
              <w:t>Н</w:t>
            </w:r>
            <w:r w:rsidRPr="00FB734E">
              <w:t xml:space="preserve">аименование </w:t>
            </w:r>
            <w:r>
              <w:t>образовательной организации</w:t>
            </w:r>
          </w:p>
          <w:p w14:paraId="6A46A3B5" w14:textId="77777777" w:rsidR="00DB26EF" w:rsidRPr="00FB734E" w:rsidRDefault="00DB26EF" w:rsidP="0044273C"/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553C" w14:textId="77777777" w:rsidR="00DB26EF" w:rsidRPr="00C372C9" w:rsidRDefault="00DB26EF" w:rsidP="0044273C">
            <w:pPr>
              <w:jc w:val="center"/>
            </w:pPr>
            <w:r w:rsidRPr="00C372C9">
              <w:t>Почтовый адрес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BA249" w14:textId="77777777" w:rsidR="00DB26EF" w:rsidRPr="00C372C9" w:rsidRDefault="00DB26EF" w:rsidP="00DB26EF">
            <w:pPr>
              <w:jc w:val="center"/>
            </w:pPr>
            <w:r w:rsidRPr="00C372C9">
              <w:t>Контактный телефон,</w:t>
            </w:r>
          </w:p>
          <w:p w14:paraId="1C1E30C1" w14:textId="187EB806" w:rsidR="00DB26EF" w:rsidRPr="00C372C9" w:rsidRDefault="00DB26EF" w:rsidP="0044273C">
            <w:pPr>
              <w:jc w:val="center"/>
              <w:rPr>
                <w:lang w:val="en-US"/>
              </w:rPr>
            </w:pPr>
            <w:r w:rsidRPr="00C372C9">
              <w:rPr>
                <w:lang w:val="en-US"/>
              </w:rPr>
              <w:t>e-mail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121B9" w14:textId="50668F54" w:rsidR="00DB26EF" w:rsidRPr="00C372C9" w:rsidRDefault="00DB26EF" w:rsidP="0044273C">
            <w:pPr>
              <w:jc w:val="center"/>
            </w:pPr>
            <w:r w:rsidRPr="00C372C9">
              <w:t>График приема</w:t>
            </w:r>
          </w:p>
        </w:tc>
      </w:tr>
      <w:tr w:rsidR="00DB26EF" w:rsidRPr="00FB734E" w14:paraId="2760EB2C" w14:textId="77777777" w:rsidTr="0044273C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55EF9" w14:textId="77777777" w:rsidR="00DB26EF" w:rsidRPr="00FB734E" w:rsidRDefault="00DB26EF" w:rsidP="0044273C">
            <w:r>
              <w:t>1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9529F" w14:textId="77777777" w:rsidR="00DB26EF" w:rsidRDefault="00DB26EF" w:rsidP="0044273C">
            <w:r w:rsidRPr="00FB734E">
              <w:t xml:space="preserve">муниципальное </w:t>
            </w:r>
            <w:r>
              <w:t xml:space="preserve">бюджетное </w:t>
            </w:r>
            <w:r w:rsidRPr="00FB734E">
              <w:t xml:space="preserve">дошкольное образовательное учреждение детский сад </w:t>
            </w:r>
          </w:p>
          <w:p w14:paraId="0A236147" w14:textId="77777777" w:rsidR="00DB26EF" w:rsidRPr="00FB734E" w:rsidRDefault="00DB26EF" w:rsidP="006427C6">
            <w:r w:rsidRPr="00FB734E">
              <w:t>№ 1 "</w:t>
            </w:r>
            <w:r>
              <w:t>Солнышко</w:t>
            </w:r>
            <w:r w:rsidRPr="00FB734E">
              <w:t xml:space="preserve">" 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8729" w14:textId="77777777" w:rsidR="00DB26EF" w:rsidRPr="00C16718" w:rsidRDefault="00DB26EF" w:rsidP="0044273C">
            <w:pPr>
              <w:rPr>
                <w:color w:val="000000"/>
              </w:rPr>
            </w:pPr>
            <w:r>
              <w:rPr>
                <w:color w:val="000000"/>
              </w:rPr>
              <w:t>152260, ЯО, Некрасовский р-н,</w:t>
            </w:r>
          </w:p>
          <w:p w14:paraId="5AE8E35E" w14:textId="77777777" w:rsidR="00DB26EF" w:rsidRPr="00C16718" w:rsidRDefault="00DB26EF" w:rsidP="0044273C">
            <w:pPr>
              <w:rPr>
                <w:color w:val="000000"/>
              </w:rPr>
            </w:pPr>
            <w:proofErr w:type="spellStart"/>
            <w:r w:rsidRPr="00C16718">
              <w:rPr>
                <w:color w:val="000000"/>
              </w:rPr>
              <w:t>р.п</w:t>
            </w:r>
            <w:proofErr w:type="spellEnd"/>
            <w:r w:rsidRPr="00C1671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Некрасовское,</w:t>
            </w:r>
          </w:p>
          <w:p w14:paraId="3367852F" w14:textId="77777777" w:rsidR="00DB26EF" w:rsidRPr="00C16718" w:rsidRDefault="00DB26EF" w:rsidP="009937BA">
            <w:pPr>
              <w:rPr>
                <w:color w:val="000000"/>
              </w:rPr>
            </w:pPr>
            <w:r w:rsidRPr="00C16718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 xml:space="preserve">Кооперативная, д.47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20BA06" w14:textId="77777777" w:rsidR="00DB26EF" w:rsidRPr="00617F17" w:rsidRDefault="00DB26EF" w:rsidP="00DB26EF">
            <w:pPr>
              <w:rPr>
                <w:shd w:val="clear" w:color="auto" w:fill="FFFFFF"/>
              </w:rPr>
            </w:pPr>
            <w:r w:rsidRPr="00617F17">
              <w:rPr>
                <w:shd w:val="clear" w:color="auto" w:fill="FFFFFF"/>
              </w:rPr>
              <w:t>8-48531-41367</w:t>
            </w:r>
          </w:p>
          <w:p w14:paraId="69A8E474" w14:textId="057ED6FB" w:rsidR="00DB26EF" w:rsidRPr="00D7545B" w:rsidRDefault="00DB26EF" w:rsidP="0044273C">
            <w:pPr>
              <w:rPr>
                <w:color w:val="FF0000"/>
              </w:rPr>
            </w:pPr>
            <w:r w:rsidRPr="00D7545B">
              <w:rPr>
                <w:color w:val="FF0000"/>
                <w:shd w:val="clear" w:color="auto" w:fill="FFFFFF"/>
              </w:rPr>
              <w:t> </w:t>
            </w:r>
            <w:r w:rsidRPr="00617F17">
              <w:rPr>
                <w:shd w:val="clear" w:color="auto" w:fill="FFFFFF"/>
              </w:rPr>
              <w:t>detsky.sad2010@yandex.ru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2034D" w14:textId="77777777" w:rsidR="00DB26EF" w:rsidRPr="00617F17" w:rsidRDefault="00DB26EF" w:rsidP="00DB26EF">
            <w:pPr>
              <w:jc w:val="center"/>
            </w:pPr>
            <w:r>
              <w:t xml:space="preserve">Понедельник – пятница </w:t>
            </w:r>
          </w:p>
          <w:p w14:paraId="5BA57437" w14:textId="77777777" w:rsidR="00DB26EF" w:rsidRPr="00617F17" w:rsidRDefault="00DB26EF" w:rsidP="00DB26EF">
            <w:pPr>
              <w:jc w:val="center"/>
            </w:pPr>
          </w:p>
          <w:p w14:paraId="13B52534" w14:textId="4F045F74" w:rsidR="00DB26EF" w:rsidRPr="00D7545B" w:rsidRDefault="00DB26EF" w:rsidP="0044273C">
            <w:pPr>
              <w:jc w:val="center"/>
              <w:rPr>
                <w:color w:val="FF0000"/>
              </w:rPr>
            </w:pPr>
            <w:r w:rsidRPr="00617F17">
              <w:t>9:00 – 16:00</w:t>
            </w:r>
          </w:p>
        </w:tc>
      </w:tr>
      <w:tr w:rsidR="00DB26EF" w:rsidRPr="00FB734E" w14:paraId="0792CBE5" w14:textId="77777777" w:rsidTr="0044273C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AC210" w14:textId="77777777" w:rsidR="00DB26EF" w:rsidRPr="00FB734E" w:rsidRDefault="00DB26EF" w:rsidP="0044273C">
            <w: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3B9CE" w14:textId="77777777" w:rsidR="00DB26EF" w:rsidRDefault="00DB26EF" w:rsidP="0044273C">
            <w:r w:rsidRPr="00FB734E">
              <w:t xml:space="preserve">муниципальное </w:t>
            </w:r>
            <w:r>
              <w:t xml:space="preserve">бюджетное </w:t>
            </w:r>
            <w:r w:rsidRPr="00FB734E">
              <w:t xml:space="preserve">дошкольное образовательное учреждение детский сад </w:t>
            </w:r>
            <w:r>
              <w:t xml:space="preserve">общеразвивающего вида </w:t>
            </w:r>
          </w:p>
          <w:p w14:paraId="4FDBCD15" w14:textId="77777777" w:rsidR="00DB26EF" w:rsidRPr="00FB734E" w:rsidRDefault="00DB26EF" w:rsidP="006427C6">
            <w:r w:rsidRPr="00FB734E">
              <w:t>№ 2 "</w:t>
            </w:r>
            <w:r>
              <w:t>Сказка</w:t>
            </w:r>
            <w:r w:rsidRPr="00FB734E">
              <w:t xml:space="preserve">" 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6FC7" w14:textId="77777777" w:rsidR="00DB26EF" w:rsidRPr="00C16718" w:rsidRDefault="00DB26EF" w:rsidP="001D1E04">
            <w:pPr>
              <w:rPr>
                <w:color w:val="000000"/>
              </w:rPr>
            </w:pPr>
            <w:r>
              <w:rPr>
                <w:color w:val="000000"/>
              </w:rPr>
              <w:t>152260, ЯО, Некрасовский р-н,</w:t>
            </w:r>
          </w:p>
          <w:p w14:paraId="3B67F445" w14:textId="77777777" w:rsidR="00DB26EF" w:rsidRPr="00C16718" w:rsidRDefault="00DB26EF" w:rsidP="001D1E04">
            <w:pPr>
              <w:rPr>
                <w:color w:val="000000"/>
              </w:rPr>
            </w:pPr>
            <w:proofErr w:type="spellStart"/>
            <w:r w:rsidRPr="00C16718">
              <w:rPr>
                <w:color w:val="000000"/>
              </w:rPr>
              <w:t>р.п</w:t>
            </w:r>
            <w:proofErr w:type="spellEnd"/>
            <w:r w:rsidRPr="00C1671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Некрасовское,</w:t>
            </w:r>
          </w:p>
          <w:p w14:paraId="1E12BFC7" w14:textId="77777777" w:rsidR="00DB26EF" w:rsidRPr="00C16718" w:rsidRDefault="00DB26EF" w:rsidP="001D1E04">
            <w:pPr>
              <w:rPr>
                <w:color w:val="000000"/>
              </w:rPr>
            </w:pPr>
            <w:r w:rsidRPr="00C16718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 xml:space="preserve">Гагарина, д.1 </w:t>
            </w:r>
          </w:p>
          <w:p w14:paraId="5053FE6C" w14:textId="77777777" w:rsidR="00DB26EF" w:rsidRPr="00C16718" w:rsidRDefault="00DB26EF" w:rsidP="0044273C">
            <w:pPr>
              <w:rPr>
                <w:color w:val="000000"/>
              </w:rPr>
            </w:pPr>
          </w:p>
          <w:p w14:paraId="415459DD" w14:textId="77777777" w:rsidR="00DB26EF" w:rsidRPr="00C16718" w:rsidRDefault="00DB26EF" w:rsidP="0044273C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8730B6" w14:textId="77777777" w:rsidR="00DB26EF" w:rsidRPr="00204CC1" w:rsidRDefault="00DB26EF" w:rsidP="00DB26EF">
            <w:pPr>
              <w:shd w:val="clear" w:color="auto" w:fill="FFFFFF"/>
              <w:rPr>
                <w:color w:val="1A1A1A"/>
              </w:rPr>
            </w:pPr>
            <w:r w:rsidRPr="00617F17">
              <w:rPr>
                <w:shd w:val="clear" w:color="auto" w:fill="FFFFFF"/>
              </w:rPr>
              <w:t>8-48531-</w:t>
            </w:r>
            <w:r>
              <w:rPr>
                <w:shd w:val="clear" w:color="auto" w:fill="FFFFFF"/>
              </w:rPr>
              <w:t xml:space="preserve">4-22-64 </w:t>
            </w:r>
            <w:r w:rsidRPr="00204CC1">
              <w:rPr>
                <w:color w:val="1A1A1A"/>
              </w:rPr>
              <w:t>dsskazka2@yandex.ru</w:t>
            </w:r>
          </w:p>
          <w:p w14:paraId="45303A0C" w14:textId="16AF9E4D" w:rsidR="00DB26EF" w:rsidRPr="00D7545B" w:rsidRDefault="00DB26EF" w:rsidP="0044273C">
            <w:pPr>
              <w:rPr>
                <w:color w:val="FF000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FFB75" w14:textId="77777777" w:rsidR="00DB26EF" w:rsidRPr="00F36571" w:rsidRDefault="00DB26EF" w:rsidP="00DB26EF">
            <w:pPr>
              <w:jc w:val="center"/>
            </w:pPr>
            <w:r w:rsidRPr="00F36571">
              <w:t>Вторник, четверг</w:t>
            </w:r>
          </w:p>
          <w:p w14:paraId="25BE8116" w14:textId="77777777" w:rsidR="00DB26EF" w:rsidRPr="00F36571" w:rsidRDefault="00DB26EF" w:rsidP="00DB26EF">
            <w:pPr>
              <w:jc w:val="center"/>
            </w:pPr>
          </w:p>
          <w:p w14:paraId="01D94759" w14:textId="62490041" w:rsidR="00DB26EF" w:rsidRPr="00D7545B" w:rsidRDefault="00DB26EF" w:rsidP="0044273C">
            <w:pPr>
              <w:jc w:val="center"/>
              <w:rPr>
                <w:color w:val="FF0000"/>
              </w:rPr>
            </w:pPr>
            <w:r w:rsidRPr="00F36571">
              <w:t>8:00 – 17:00</w:t>
            </w:r>
          </w:p>
        </w:tc>
      </w:tr>
      <w:tr w:rsidR="00DB26EF" w:rsidRPr="00FB734E" w14:paraId="4C956850" w14:textId="77777777" w:rsidTr="0044273C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4CA44" w14:textId="77777777" w:rsidR="00DB26EF" w:rsidRPr="00FB734E" w:rsidRDefault="00DB26EF" w:rsidP="0044273C">
            <w:r>
              <w:t>3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05468" w14:textId="77777777" w:rsidR="00DB26EF" w:rsidRDefault="00DB26EF" w:rsidP="0044273C">
            <w:r>
              <w:t>м</w:t>
            </w:r>
            <w:r w:rsidRPr="00FB734E">
              <w:t xml:space="preserve">униципальное </w:t>
            </w:r>
            <w:r>
              <w:t xml:space="preserve">бюджетное </w:t>
            </w:r>
            <w:r w:rsidRPr="00FB734E">
              <w:t xml:space="preserve">дошкольное образовательное учреждение детский сад </w:t>
            </w:r>
            <w:r>
              <w:t xml:space="preserve">общеразвивающего вида </w:t>
            </w:r>
          </w:p>
          <w:p w14:paraId="47E2EFD6" w14:textId="77777777" w:rsidR="00DB26EF" w:rsidRPr="00FB734E" w:rsidRDefault="00DB26EF" w:rsidP="006427C6">
            <w:r>
              <w:t>№ 5 "Звездочка</w:t>
            </w:r>
            <w:r w:rsidRPr="00FB734E">
              <w:t xml:space="preserve">" 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C300" w14:textId="77777777" w:rsidR="00DB26EF" w:rsidRPr="006949F9" w:rsidRDefault="00DB26EF" w:rsidP="003E66B2">
            <w:pPr>
              <w:rPr>
                <w:color w:val="000000" w:themeColor="text1"/>
              </w:rPr>
            </w:pPr>
            <w:r w:rsidRPr="006949F9">
              <w:rPr>
                <w:color w:val="000000" w:themeColor="text1"/>
              </w:rPr>
              <w:t>152550, ЯО, Некрасовский р-н,</w:t>
            </w:r>
          </w:p>
          <w:p w14:paraId="72A0C42B" w14:textId="77777777" w:rsidR="00DB26EF" w:rsidRPr="006949F9" w:rsidRDefault="00DB26EF" w:rsidP="003E66B2">
            <w:pPr>
              <w:rPr>
                <w:color w:val="000000" w:themeColor="text1"/>
              </w:rPr>
            </w:pPr>
            <w:proofErr w:type="spellStart"/>
            <w:r w:rsidRPr="006949F9">
              <w:rPr>
                <w:color w:val="000000" w:themeColor="text1"/>
              </w:rPr>
              <w:t>р.п</w:t>
            </w:r>
            <w:proofErr w:type="spellEnd"/>
            <w:r w:rsidRPr="006949F9">
              <w:rPr>
                <w:color w:val="000000" w:themeColor="text1"/>
              </w:rPr>
              <w:t>. Бурмакино,</w:t>
            </w:r>
          </w:p>
          <w:p w14:paraId="1C92986A" w14:textId="77777777" w:rsidR="00DB26EF" w:rsidRPr="006949F9" w:rsidRDefault="00DB26EF" w:rsidP="003E66B2">
            <w:pPr>
              <w:rPr>
                <w:color w:val="000000" w:themeColor="text1"/>
              </w:rPr>
            </w:pPr>
            <w:r w:rsidRPr="006949F9">
              <w:rPr>
                <w:color w:val="000000" w:themeColor="text1"/>
              </w:rPr>
              <w:t>ул. Спортивная, д.6</w:t>
            </w:r>
          </w:p>
          <w:p w14:paraId="3EEDD879" w14:textId="77777777" w:rsidR="00DB26EF" w:rsidRPr="006949F9" w:rsidRDefault="00DB26EF" w:rsidP="0044273C">
            <w:pPr>
              <w:rPr>
                <w:color w:val="FF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2195A" w14:textId="77777777" w:rsidR="00DB26EF" w:rsidRPr="000C7688" w:rsidRDefault="00DB26EF" w:rsidP="00DB26EF">
            <w:pPr>
              <w:rPr>
                <w:shd w:val="clear" w:color="auto" w:fill="FFFFFF"/>
              </w:rPr>
            </w:pPr>
            <w:r w:rsidRPr="00D7545B">
              <w:rPr>
                <w:color w:val="FF0000"/>
                <w:shd w:val="clear" w:color="auto" w:fill="FFFFFF"/>
              </w:rPr>
              <w:t> </w:t>
            </w:r>
            <w:r w:rsidRPr="000C7688">
              <w:rPr>
                <w:shd w:val="clear" w:color="auto" w:fill="FFFFFF"/>
              </w:rPr>
              <w:t>8-48531-54374</w:t>
            </w:r>
          </w:p>
          <w:p w14:paraId="39243C6D" w14:textId="37BA13E0" w:rsidR="00DB26EF" w:rsidRPr="00D7545B" w:rsidRDefault="00DB26EF" w:rsidP="0044273C">
            <w:pPr>
              <w:rPr>
                <w:color w:val="FF0000"/>
              </w:rPr>
            </w:pPr>
            <w:r w:rsidRPr="000546C5">
              <w:rPr>
                <w:shd w:val="clear" w:color="auto" w:fill="FFFFFF"/>
              </w:rPr>
              <w:t>ds_zvezdochka_5@mail.ru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826A5" w14:textId="77777777" w:rsidR="00DB26EF" w:rsidRPr="000C7688" w:rsidRDefault="00DB26EF" w:rsidP="00DB26EF">
            <w:pPr>
              <w:jc w:val="center"/>
            </w:pPr>
            <w:r w:rsidRPr="000C7688">
              <w:t>Вторник,</w:t>
            </w:r>
          </w:p>
          <w:p w14:paraId="556F5019" w14:textId="77777777" w:rsidR="00DB26EF" w:rsidRPr="000C7688" w:rsidRDefault="00DB26EF" w:rsidP="00DB26EF">
            <w:pPr>
              <w:jc w:val="center"/>
            </w:pPr>
            <w:r w:rsidRPr="000C7688">
              <w:t>четверг</w:t>
            </w:r>
          </w:p>
          <w:p w14:paraId="2A60A5DA" w14:textId="77777777" w:rsidR="00DB26EF" w:rsidRPr="000C7688" w:rsidRDefault="00DB26EF" w:rsidP="00DB26EF">
            <w:pPr>
              <w:jc w:val="center"/>
            </w:pPr>
          </w:p>
          <w:p w14:paraId="58C75CB5" w14:textId="77777777" w:rsidR="00DB26EF" w:rsidRPr="000C7688" w:rsidRDefault="00DB26EF" w:rsidP="00DB26EF">
            <w:pPr>
              <w:jc w:val="center"/>
            </w:pPr>
            <w:r w:rsidRPr="000C7688">
              <w:t>8:30 – 12:00</w:t>
            </w:r>
          </w:p>
          <w:p w14:paraId="2BADFB7B" w14:textId="1248E0EE" w:rsidR="00DB26EF" w:rsidRPr="00D7545B" w:rsidRDefault="00DB26EF" w:rsidP="0044273C">
            <w:pPr>
              <w:jc w:val="center"/>
              <w:rPr>
                <w:color w:val="FF0000"/>
              </w:rPr>
            </w:pPr>
            <w:r w:rsidRPr="000C7688">
              <w:t xml:space="preserve">13:00 – 16:00 </w:t>
            </w:r>
          </w:p>
        </w:tc>
      </w:tr>
      <w:tr w:rsidR="00DB26EF" w:rsidRPr="00FB734E" w14:paraId="2C9116FD" w14:textId="77777777" w:rsidTr="0044273C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F9B9B" w14:textId="77777777" w:rsidR="00DB26EF" w:rsidRPr="00FB734E" w:rsidRDefault="00DB26EF" w:rsidP="0044273C">
            <w:r>
              <w:t>4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15B48" w14:textId="77777777" w:rsidR="00DB26EF" w:rsidRDefault="00DB26EF" w:rsidP="0044273C">
            <w:r w:rsidRPr="00FB734E">
              <w:t xml:space="preserve">муниципальное </w:t>
            </w:r>
            <w:r>
              <w:t xml:space="preserve">бюджетное </w:t>
            </w:r>
            <w:r w:rsidRPr="00FB734E">
              <w:t xml:space="preserve">дошкольное образовательное учреждение детский сад </w:t>
            </w:r>
          </w:p>
          <w:p w14:paraId="4867A80E" w14:textId="77777777" w:rsidR="00DB26EF" w:rsidRPr="00FB734E" w:rsidRDefault="00DB26EF" w:rsidP="006427C6">
            <w:r>
              <w:t>№ 7 "Сосенка</w:t>
            </w:r>
            <w:r w:rsidRPr="00FB734E">
              <w:t xml:space="preserve">" 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0531" w14:textId="77777777" w:rsidR="00DB26EF" w:rsidRPr="00EA4839" w:rsidRDefault="00DB26EF" w:rsidP="00461BC1">
            <w:pPr>
              <w:rPr>
                <w:color w:val="000000" w:themeColor="text1"/>
              </w:rPr>
            </w:pPr>
            <w:r w:rsidRPr="00EA4839">
              <w:rPr>
                <w:color w:val="000000" w:themeColor="text1"/>
              </w:rPr>
              <w:t>152263, ЯО, Некрасовский р-н,</w:t>
            </w:r>
          </w:p>
          <w:p w14:paraId="617EF60D" w14:textId="77777777" w:rsidR="00DB26EF" w:rsidRPr="00EA4839" w:rsidRDefault="00DB26EF" w:rsidP="00461BC1">
            <w:pPr>
              <w:rPr>
                <w:color w:val="000000" w:themeColor="text1"/>
              </w:rPr>
            </w:pPr>
            <w:r w:rsidRPr="00EA4839">
              <w:rPr>
                <w:color w:val="000000" w:themeColor="text1"/>
              </w:rPr>
              <w:t>п. Строитель,  д.3а</w:t>
            </w:r>
          </w:p>
          <w:p w14:paraId="5EB234FA" w14:textId="77777777" w:rsidR="00DB26EF" w:rsidRPr="006949F9" w:rsidRDefault="00DB26EF" w:rsidP="0044273C">
            <w:pPr>
              <w:rPr>
                <w:color w:val="FF0000"/>
              </w:rPr>
            </w:pPr>
          </w:p>
          <w:p w14:paraId="75A73601" w14:textId="77777777" w:rsidR="00DB26EF" w:rsidRPr="006949F9" w:rsidRDefault="00DB26EF" w:rsidP="0044273C">
            <w:pPr>
              <w:rPr>
                <w:color w:val="FF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25970" w14:textId="77777777" w:rsidR="00DB26EF" w:rsidRPr="00A73348" w:rsidRDefault="00DB26EF" w:rsidP="00DB26EF">
            <w:r w:rsidRPr="00A73348">
              <w:t>8-48531-33139</w:t>
            </w:r>
          </w:p>
          <w:p w14:paraId="00081C9A" w14:textId="307C7A47" w:rsidR="00DB26EF" w:rsidRPr="00D7545B" w:rsidRDefault="00DB26EF" w:rsidP="0044273C">
            <w:pPr>
              <w:rPr>
                <w:color w:val="FF0000"/>
              </w:rPr>
            </w:pPr>
            <w:r w:rsidRPr="00A73348">
              <w:rPr>
                <w:shd w:val="clear" w:color="auto" w:fill="FFFFFF"/>
              </w:rPr>
              <w:t>mbdou7.2015@mail.ru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B8838" w14:textId="77777777" w:rsidR="00DB26EF" w:rsidRPr="00A73348" w:rsidRDefault="00DB26EF" w:rsidP="00DB26EF">
            <w:pPr>
              <w:jc w:val="center"/>
            </w:pPr>
            <w:r w:rsidRPr="00A73348">
              <w:t>Вторник</w:t>
            </w:r>
            <w:r>
              <w:t>,</w:t>
            </w:r>
          </w:p>
          <w:p w14:paraId="55657EEB" w14:textId="77777777" w:rsidR="00DB26EF" w:rsidRPr="00A73348" w:rsidRDefault="00DB26EF" w:rsidP="00DB26EF">
            <w:pPr>
              <w:jc w:val="center"/>
            </w:pPr>
            <w:r>
              <w:t>ч</w:t>
            </w:r>
            <w:r w:rsidRPr="00A73348">
              <w:t>етверг</w:t>
            </w:r>
          </w:p>
          <w:p w14:paraId="31C2EE84" w14:textId="77777777" w:rsidR="00DB26EF" w:rsidRPr="00A73348" w:rsidRDefault="00DB26EF" w:rsidP="00DB26EF">
            <w:pPr>
              <w:jc w:val="center"/>
            </w:pPr>
          </w:p>
          <w:p w14:paraId="353E27FE" w14:textId="4528ECDC" w:rsidR="00DB26EF" w:rsidRPr="00D7545B" w:rsidRDefault="00DB26EF" w:rsidP="0044273C">
            <w:pPr>
              <w:jc w:val="center"/>
              <w:rPr>
                <w:color w:val="FF0000"/>
              </w:rPr>
            </w:pPr>
            <w:r w:rsidRPr="00A73348">
              <w:t>10:00 – 16:00</w:t>
            </w:r>
          </w:p>
        </w:tc>
      </w:tr>
      <w:tr w:rsidR="00DB26EF" w:rsidRPr="00FB734E" w14:paraId="2062905A" w14:textId="77777777" w:rsidTr="0044273C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BA7F9" w14:textId="77777777" w:rsidR="00DB26EF" w:rsidRPr="00FB734E" w:rsidRDefault="00DB26EF" w:rsidP="0044273C">
            <w:pPr>
              <w:jc w:val="center"/>
            </w:pPr>
            <w:r>
              <w:t>5</w:t>
            </w:r>
          </w:p>
        </w:tc>
        <w:tc>
          <w:tcPr>
            <w:tcW w:w="2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7E0EA" w14:textId="77777777" w:rsidR="00DB26EF" w:rsidRDefault="00DB26EF" w:rsidP="0044273C">
            <w:r w:rsidRPr="00FB734E">
              <w:t xml:space="preserve">муниципальное </w:t>
            </w:r>
            <w:r>
              <w:t xml:space="preserve">бюджетное </w:t>
            </w:r>
            <w:r w:rsidRPr="00FB734E">
              <w:t xml:space="preserve">дошкольное образовательное учреждение детский сад </w:t>
            </w:r>
          </w:p>
          <w:p w14:paraId="22DC223D" w14:textId="77777777" w:rsidR="00DB26EF" w:rsidRPr="00FB734E" w:rsidRDefault="00DB26EF" w:rsidP="000C5A79">
            <w:r>
              <w:t>№ 11</w:t>
            </w:r>
            <w:r w:rsidRPr="00FB734E">
              <w:t xml:space="preserve"> 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3E99" w14:textId="77777777" w:rsidR="00DB26EF" w:rsidRPr="00C16718" w:rsidRDefault="00DB26EF" w:rsidP="00461BC1">
            <w:pPr>
              <w:rPr>
                <w:color w:val="000000"/>
              </w:rPr>
            </w:pPr>
            <w:r>
              <w:rPr>
                <w:color w:val="000000"/>
              </w:rPr>
              <w:t>152280, ЯО, Некрасовский р-н,</w:t>
            </w:r>
          </w:p>
          <w:p w14:paraId="73E05583" w14:textId="77777777" w:rsidR="00DB26EF" w:rsidRPr="00C16718" w:rsidRDefault="00DB26EF" w:rsidP="00461BC1">
            <w:pPr>
              <w:rPr>
                <w:color w:val="000000"/>
              </w:rPr>
            </w:pPr>
            <w:proofErr w:type="spellStart"/>
            <w:r w:rsidRPr="00C16718">
              <w:rPr>
                <w:color w:val="000000"/>
              </w:rPr>
              <w:t>р.п</w:t>
            </w:r>
            <w:proofErr w:type="spellEnd"/>
            <w:r w:rsidRPr="00C1671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Красный Профинтерн,</w:t>
            </w:r>
          </w:p>
          <w:p w14:paraId="003D6C05" w14:textId="77777777" w:rsidR="00DB26EF" w:rsidRPr="00C16718" w:rsidRDefault="00DB26EF" w:rsidP="0044273C">
            <w:pPr>
              <w:rPr>
                <w:color w:val="000000"/>
              </w:rPr>
            </w:pPr>
            <w:r w:rsidRPr="00C16718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Набережная, д.21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C191D" w14:textId="77777777" w:rsidR="00DB26EF" w:rsidRPr="00715EC4" w:rsidRDefault="00DB26EF" w:rsidP="00DB26EF">
            <w:pPr>
              <w:tabs>
                <w:tab w:val="left" w:pos="3840"/>
              </w:tabs>
            </w:pPr>
            <w:r w:rsidRPr="00715EC4">
              <w:t>8-48531-61167</w:t>
            </w:r>
          </w:p>
          <w:p w14:paraId="3A879C34" w14:textId="7608ED7E" w:rsidR="00DB26EF" w:rsidRPr="00D7545B" w:rsidRDefault="00DB26EF" w:rsidP="0044273C">
            <w:pPr>
              <w:tabs>
                <w:tab w:val="left" w:pos="3840"/>
              </w:tabs>
              <w:rPr>
                <w:color w:val="FF0000"/>
              </w:rPr>
            </w:pPr>
            <w:r w:rsidRPr="00715EC4">
              <w:rPr>
                <w:shd w:val="clear" w:color="auto" w:fill="FFFFFF"/>
              </w:rPr>
              <w:t>detskijs11@yandex.ru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750F7" w14:textId="77777777" w:rsidR="00DB26EF" w:rsidRPr="00715EC4" w:rsidRDefault="00DB26EF" w:rsidP="00DB26EF">
            <w:pPr>
              <w:jc w:val="center"/>
            </w:pPr>
            <w:r w:rsidRPr="00715EC4">
              <w:t>Вторник</w:t>
            </w:r>
            <w:r>
              <w:t>,</w:t>
            </w:r>
          </w:p>
          <w:p w14:paraId="6A49CACD" w14:textId="77777777" w:rsidR="00DB26EF" w:rsidRPr="00715EC4" w:rsidRDefault="00DB26EF" w:rsidP="00DB26EF">
            <w:pPr>
              <w:jc w:val="center"/>
            </w:pPr>
            <w:r>
              <w:t>ч</w:t>
            </w:r>
            <w:r w:rsidRPr="00715EC4">
              <w:t>етверг</w:t>
            </w:r>
          </w:p>
          <w:p w14:paraId="2BF607B8" w14:textId="77777777" w:rsidR="00DB26EF" w:rsidRPr="00715EC4" w:rsidRDefault="00DB26EF" w:rsidP="00DB26EF">
            <w:pPr>
              <w:jc w:val="center"/>
            </w:pPr>
          </w:p>
          <w:p w14:paraId="1892F13E" w14:textId="77777777" w:rsidR="00DB26EF" w:rsidRPr="00715EC4" w:rsidRDefault="00DB26EF" w:rsidP="00DB26EF">
            <w:pPr>
              <w:jc w:val="center"/>
            </w:pPr>
            <w:r w:rsidRPr="00715EC4">
              <w:t>9:00 – 12:00</w:t>
            </w:r>
          </w:p>
          <w:p w14:paraId="13F45B63" w14:textId="56633DB4" w:rsidR="00DB26EF" w:rsidRPr="00D7545B" w:rsidRDefault="00DB26EF" w:rsidP="0044273C">
            <w:pPr>
              <w:jc w:val="center"/>
              <w:rPr>
                <w:color w:val="FF0000"/>
              </w:rPr>
            </w:pPr>
            <w:r w:rsidRPr="00715EC4">
              <w:t>13:00 – 16:00</w:t>
            </w:r>
          </w:p>
        </w:tc>
      </w:tr>
      <w:tr w:rsidR="00DB26EF" w:rsidRPr="00FB734E" w14:paraId="5275B052" w14:textId="77777777" w:rsidTr="0044273C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886B2" w14:textId="77777777" w:rsidR="00DB26EF" w:rsidRPr="00FB734E" w:rsidRDefault="00DB26EF" w:rsidP="0044273C">
            <w:pPr>
              <w:jc w:val="center"/>
            </w:pPr>
            <w:r>
              <w:t>6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3FE67" w14:textId="77777777" w:rsidR="00DB26EF" w:rsidRDefault="00DB26EF" w:rsidP="0044273C">
            <w:r>
              <w:t>м</w:t>
            </w:r>
            <w:r w:rsidRPr="00FB734E">
              <w:t>униципальное</w:t>
            </w:r>
            <w:r>
              <w:t xml:space="preserve"> бюджетное</w:t>
            </w:r>
            <w:r w:rsidRPr="00FB734E">
              <w:t xml:space="preserve"> дошкольное образовательное учреждение детский сад</w:t>
            </w:r>
            <w:r>
              <w:t xml:space="preserve"> общеразвивающего вида </w:t>
            </w:r>
          </w:p>
          <w:p w14:paraId="0C23A7EA" w14:textId="77777777" w:rsidR="00DB26EF" w:rsidRPr="00FB734E" w:rsidRDefault="00DB26EF" w:rsidP="000C5A79">
            <w:r>
              <w:t xml:space="preserve"> № 12</w:t>
            </w:r>
            <w:r w:rsidRPr="00FB734E">
              <w:t xml:space="preserve"> "</w:t>
            </w:r>
            <w:r>
              <w:t>Родничок</w:t>
            </w:r>
            <w:r w:rsidRPr="00FB734E">
              <w:t xml:space="preserve">" 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D6C7C" w14:textId="77777777" w:rsidR="00DB26EF" w:rsidRPr="00C16718" w:rsidRDefault="00DB26EF" w:rsidP="006949F9">
            <w:pPr>
              <w:rPr>
                <w:color w:val="000000"/>
              </w:rPr>
            </w:pPr>
            <w:r>
              <w:rPr>
                <w:color w:val="000000"/>
              </w:rPr>
              <w:t>152262, ЯО, Некрасовский р-н,</w:t>
            </w:r>
          </w:p>
          <w:p w14:paraId="0567BEE5" w14:textId="77777777" w:rsidR="00DB26EF" w:rsidRPr="00C16718" w:rsidRDefault="00DB26EF" w:rsidP="006949F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евашово</w:t>
            </w:r>
            <w:proofErr w:type="spellEnd"/>
            <w:r>
              <w:rPr>
                <w:color w:val="000000"/>
              </w:rPr>
              <w:t>,</w:t>
            </w:r>
          </w:p>
          <w:p w14:paraId="7813159B" w14:textId="77777777" w:rsidR="00DB26EF" w:rsidRPr="00C16718" w:rsidRDefault="00DB26EF" w:rsidP="006949F9">
            <w:pPr>
              <w:rPr>
                <w:color w:val="000000"/>
              </w:rPr>
            </w:pPr>
            <w:r w:rsidRPr="00C16718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Молодежная, д.16</w:t>
            </w:r>
          </w:p>
          <w:p w14:paraId="0F30C0EA" w14:textId="77777777" w:rsidR="00DB26EF" w:rsidRPr="00C16718" w:rsidRDefault="00DB26EF" w:rsidP="0044273C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974874" w14:textId="77777777" w:rsidR="00DB26EF" w:rsidRPr="00F317E6" w:rsidRDefault="00DB26EF" w:rsidP="00DB26EF">
            <w:r w:rsidRPr="00F317E6">
              <w:t>8-48531-35368</w:t>
            </w:r>
          </w:p>
          <w:p w14:paraId="3F58C68B" w14:textId="12C7B7AE" w:rsidR="00DB26EF" w:rsidRPr="00D7545B" w:rsidRDefault="00DB26EF" w:rsidP="0044273C">
            <w:pPr>
              <w:rPr>
                <w:color w:val="FF0000"/>
              </w:rPr>
            </w:pPr>
            <w:r w:rsidRPr="00925954">
              <w:rPr>
                <w:shd w:val="clear" w:color="auto" w:fill="FFFFFF"/>
              </w:rPr>
              <w:t>natalyamoskov@mail.ru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6F0A1" w14:textId="77777777" w:rsidR="00DB26EF" w:rsidRPr="00F317E6" w:rsidRDefault="00DB26EF" w:rsidP="00DB26EF">
            <w:pPr>
              <w:jc w:val="center"/>
            </w:pPr>
            <w:r w:rsidRPr="00F317E6">
              <w:t>Вторник</w:t>
            </w:r>
            <w:r>
              <w:t>,</w:t>
            </w:r>
          </w:p>
          <w:p w14:paraId="56CA49A5" w14:textId="77777777" w:rsidR="00DB26EF" w:rsidRPr="00F317E6" w:rsidRDefault="00DB26EF" w:rsidP="00DB26EF">
            <w:pPr>
              <w:jc w:val="center"/>
            </w:pPr>
            <w:r>
              <w:t>с</w:t>
            </w:r>
            <w:r w:rsidRPr="00F317E6">
              <w:t>реда</w:t>
            </w:r>
          </w:p>
          <w:p w14:paraId="29783422" w14:textId="77777777" w:rsidR="00DB26EF" w:rsidRPr="00F317E6" w:rsidRDefault="00DB26EF" w:rsidP="00DB26EF">
            <w:pPr>
              <w:jc w:val="center"/>
            </w:pPr>
          </w:p>
          <w:p w14:paraId="0374B321" w14:textId="77777777" w:rsidR="00DB26EF" w:rsidRPr="00F317E6" w:rsidRDefault="00DB26EF" w:rsidP="00DB26EF">
            <w:pPr>
              <w:jc w:val="center"/>
            </w:pPr>
            <w:r w:rsidRPr="00F317E6">
              <w:t xml:space="preserve">9:00 </w:t>
            </w:r>
            <w:r>
              <w:t xml:space="preserve">– 12:00 </w:t>
            </w:r>
            <w:r w:rsidRPr="00F317E6">
              <w:t xml:space="preserve"> </w:t>
            </w:r>
          </w:p>
          <w:p w14:paraId="1B3B7149" w14:textId="1AAC56A7" w:rsidR="00DB26EF" w:rsidRPr="00D7545B" w:rsidRDefault="00DB26EF" w:rsidP="0044273C">
            <w:pPr>
              <w:jc w:val="center"/>
              <w:rPr>
                <w:color w:val="FF0000"/>
              </w:rPr>
            </w:pPr>
            <w:r w:rsidRPr="00F317E6">
              <w:t xml:space="preserve">15:00 </w:t>
            </w:r>
            <w:r>
              <w:t xml:space="preserve">– 17:00 </w:t>
            </w:r>
          </w:p>
        </w:tc>
      </w:tr>
      <w:tr w:rsidR="00DB26EF" w:rsidRPr="00FB734E" w14:paraId="5C0EFA5B" w14:textId="77777777" w:rsidTr="0044273C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A197A" w14:textId="77777777" w:rsidR="00DB26EF" w:rsidRPr="00FB734E" w:rsidRDefault="00DB26EF" w:rsidP="0044273C">
            <w:pPr>
              <w:jc w:val="center"/>
            </w:pPr>
            <w:r>
              <w:t>7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00F13" w14:textId="77777777" w:rsidR="00DB26EF" w:rsidRDefault="00DB26EF" w:rsidP="0044273C">
            <w:r w:rsidRPr="00FB734E">
              <w:t xml:space="preserve">муниципальное </w:t>
            </w:r>
            <w:r>
              <w:t xml:space="preserve">бюджетное </w:t>
            </w:r>
            <w:r w:rsidRPr="00FB734E">
              <w:t xml:space="preserve">дошкольное образовательное учреждение детский сад </w:t>
            </w:r>
          </w:p>
          <w:p w14:paraId="41A815A9" w14:textId="77777777" w:rsidR="00DB26EF" w:rsidRDefault="00DB26EF" w:rsidP="000C5A79">
            <w:r>
              <w:t>№ 16</w:t>
            </w:r>
            <w:r w:rsidRPr="00FB734E">
              <w:t xml:space="preserve"> </w:t>
            </w:r>
          </w:p>
          <w:p w14:paraId="1D3F16C2" w14:textId="77777777" w:rsidR="000D1535" w:rsidRPr="00FB734E" w:rsidRDefault="000D1535" w:rsidP="000C5A79"/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8D590" w14:textId="77777777" w:rsidR="00DB26EF" w:rsidRPr="00C16718" w:rsidRDefault="00DB26EF" w:rsidP="006949F9">
            <w:pPr>
              <w:rPr>
                <w:color w:val="000000"/>
              </w:rPr>
            </w:pPr>
            <w:r>
              <w:rPr>
                <w:color w:val="000000"/>
              </w:rPr>
              <w:t>152275, ЯО, Некрасовский р-н,</w:t>
            </w:r>
          </w:p>
          <w:p w14:paraId="2305BAEC" w14:textId="77777777" w:rsidR="00DB26EF" w:rsidRPr="00C16718" w:rsidRDefault="00DB26EF" w:rsidP="006949F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Д.Грешнево</w:t>
            </w:r>
            <w:proofErr w:type="spellEnd"/>
            <w:r>
              <w:rPr>
                <w:color w:val="000000"/>
              </w:rPr>
              <w:t>,</w:t>
            </w:r>
          </w:p>
          <w:p w14:paraId="2DE0BFC2" w14:textId="77777777" w:rsidR="00DB26EF" w:rsidRPr="00C16718" w:rsidRDefault="00DB26EF" w:rsidP="006949F9">
            <w:pPr>
              <w:rPr>
                <w:color w:val="000000"/>
              </w:rPr>
            </w:pPr>
            <w:r w:rsidRPr="00C16718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Юности, д.1</w:t>
            </w:r>
          </w:p>
          <w:p w14:paraId="22294F05" w14:textId="77777777" w:rsidR="00DB26EF" w:rsidRPr="00C16718" w:rsidRDefault="00DB26EF" w:rsidP="0044273C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DEC3B" w14:textId="77777777" w:rsidR="00DB26EF" w:rsidRPr="008A2448" w:rsidRDefault="00DB26EF" w:rsidP="00DB26EF">
            <w:pPr>
              <w:rPr>
                <w:shd w:val="clear" w:color="auto" w:fill="FFFFFF"/>
              </w:rPr>
            </w:pPr>
            <w:r w:rsidRPr="008A2448">
              <w:rPr>
                <w:shd w:val="clear" w:color="auto" w:fill="FFFFFF"/>
              </w:rPr>
              <w:t>8-48531-35463</w:t>
            </w:r>
          </w:p>
          <w:p w14:paraId="3127F8E9" w14:textId="7EA9A178" w:rsidR="00DB26EF" w:rsidRPr="00D7545B" w:rsidRDefault="00DB26EF" w:rsidP="0044273C">
            <w:pPr>
              <w:rPr>
                <w:color w:val="FF0000"/>
              </w:rPr>
            </w:pPr>
            <w:r w:rsidRPr="008A2448">
              <w:rPr>
                <w:shd w:val="clear" w:color="auto" w:fill="FFFFFF"/>
              </w:rPr>
              <w:t>grehnevo16@yandex.ru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B6B95" w14:textId="77777777" w:rsidR="00DB26EF" w:rsidRPr="008A2448" w:rsidRDefault="00DB26EF" w:rsidP="00DB26EF">
            <w:pPr>
              <w:jc w:val="center"/>
            </w:pPr>
            <w:r w:rsidRPr="008A2448">
              <w:t>П</w:t>
            </w:r>
            <w:r>
              <w:t>онедельник, среда</w:t>
            </w:r>
          </w:p>
          <w:p w14:paraId="191AE658" w14:textId="77777777" w:rsidR="00DB26EF" w:rsidRPr="008A2448" w:rsidRDefault="00DB26EF" w:rsidP="00DB26EF">
            <w:pPr>
              <w:jc w:val="center"/>
            </w:pPr>
          </w:p>
          <w:p w14:paraId="38038A6F" w14:textId="77777777" w:rsidR="00DB26EF" w:rsidRPr="008A2448" w:rsidRDefault="00DB26EF" w:rsidP="00DB26EF">
            <w:pPr>
              <w:jc w:val="center"/>
            </w:pPr>
            <w:r w:rsidRPr="008A2448">
              <w:t>9:00 – 12:00</w:t>
            </w:r>
          </w:p>
          <w:p w14:paraId="670F9689" w14:textId="1FB77D14" w:rsidR="00DB26EF" w:rsidRPr="00D7545B" w:rsidRDefault="00DB26EF" w:rsidP="0044273C">
            <w:pPr>
              <w:rPr>
                <w:color w:val="FF0000"/>
              </w:rPr>
            </w:pPr>
            <w:r w:rsidRPr="008A2448">
              <w:t>13:00 –</w:t>
            </w:r>
            <w:r>
              <w:t xml:space="preserve"> 16</w:t>
            </w:r>
            <w:r w:rsidRPr="008A2448">
              <w:t>:00</w:t>
            </w:r>
          </w:p>
        </w:tc>
      </w:tr>
      <w:tr w:rsidR="00DB26EF" w:rsidRPr="00DB26EF" w14:paraId="2589FEFA" w14:textId="77777777" w:rsidTr="0044273C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7672D" w14:textId="77777777" w:rsidR="00DB26EF" w:rsidRPr="00FB734E" w:rsidRDefault="00DB26EF" w:rsidP="0044273C">
            <w:pPr>
              <w:jc w:val="center"/>
            </w:pPr>
            <w:r>
              <w:t>8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F553" w14:textId="77777777" w:rsidR="00DB26EF" w:rsidRDefault="00DB26EF" w:rsidP="0044273C">
            <w:r w:rsidRPr="00FB734E">
              <w:t xml:space="preserve">муниципальное </w:t>
            </w:r>
            <w:r>
              <w:t xml:space="preserve">бюджетное </w:t>
            </w:r>
            <w:r w:rsidRPr="00FB734E">
              <w:t>дошкольное образовательное учреждение детский сад</w:t>
            </w:r>
          </w:p>
          <w:p w14:paraId="6D827AA6" w14:textId="6853C8D6" w:rsidR="000D1535" w:rsidRDefault="00DB26EF" w:rsidP="000C5A79">
            <w:r>
              <w:t xml:space="preserve"> № 18</w:t>
            </w:r>
          </w:p>
          <w:p w14:paraId="714CAEC7" w14:textId="77777777" w:rsidR="000D1535" w:rsidDel="000D1535" w:rsidRDefault="000D1535" w:rsidP="000C5A79">
            <w:pPr>
              <w:rPr>
                <w:del w:id="3" w:author="user" w:date="2024-04-08T12:47:00Z"/>
              </w:rPr>
            </w:pPr>
          </w:p>
          <w:p w14:paraId="643CF7C9" w14:textId="77777777" w:rsidR="00DB26EF" w:rsidRPr="00FB734E" w:rsidRDefault="00DB26EF" w:rsidP="000C5A79"/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AD607" w14:textId="77777777" w:rsidR="00DB26EF" w:rsidRPr="00C16718" w:rsidRDefault="00DB26EF" w:rsidP="006949F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152260, ЯО, Некрасовский р-н,</w:t>
            </w:r>
          </w:p>
          <w:p w14:paraId="5EF1959F" w14:textId="77777777" w:rsidR="00DB26EF" w:rsidRPr="00C16718" w:rsidRDefault="00DB26EF" w:rsidP="006949F9">
            <w:pPr>
              <w:rPr>
                <w:color w:val="000000"/>
              </w:rPr>
            </w:pPr>
            <w:r w:rsidRPr="00C16718">
              <w:rPr>
                <w:color w:val="000000"/>
              </w:rPr>
              <w:t xml:space="preserve">п. </w:t>
            </w:r>
            <w:r>
              <w:rPr>
                <w:color w:val="000000"/>
              </w:rPr>
              <w:t>Приволжский,</w:t>
            </w:r>
          </w:p>
          <w:p w14:paraId="7505CEBF" w14:textId="77777777" w:rsidR="00DB26EF" w:rsidRPr="00C16718" w:rsidDel="000D1535" w:rsidRDefault="00DB26EF" w:rsidP="006949F9">
            <w:pPr>
              <w:rPr>
                <w:del w:id="4" w:author="user" w:date="2024-04-08T12:47:00Z"/>
                <w:color w:val="000000"/>
              </w:rPr>
            </w:pPr>
            <w:r>
              <w:rPr>
                <w:color w:val="000000"/>
              </w:rPr>
              <w:t>д.11а</w:t>
            </w:r>
          </w:p>
          <w:p w14:paraId="7AD97B5B" w14:textId="77777777" w:rsidR="00DB26EF" w:rsidRPr="00C16718" w:rsidRDefault="00DB26EF" w:rsidP="0044273C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722D6" w14:textId="77777777" w:rsidR="00DB26EF" w:rsidRPr="00C56D3B" w:rsidRDefault="00DB26EF" w:rsidP="00DB26EF">
            <w:r w:rsidRPr="00C56D3B">
              <w:t>8-48531-42716</w:t>
            </w:r>
          </w:p>
          <w:p w14:paraId="6590176C" w14:textId="77777777" w:rsidR="00DB26EF" w:rsidRPr="00C56D3B" w:rsidRDefault="00DB26EF" w:rsidP="00DB26EF">
            <w:pPr>
              <w:shd w:val="clear" w:color="auto" w:fill="FFFFFF"/>
            </w:pPr>
            <w:r w:rsidRPr="00C56D3B">
              <w:t>mbdou18.00@mail.ru</w:t>
            </w:r>
          </w:p>
          <w:p w14:paraId="1DB67F09" w14:textId="77777777" w:rsidR="00DB26EF" w:rsidRPr="00D7545B" w:rsidRDefault="00DB26EF" w:rsidP="0044273C">
            <w:pPr>
              <w:rPr>
                <w:color w:val="FF000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4D2EE4" w14:textId="77777777" w:rsidR="00DB26EF" w:rsidRPr="00C56D3B" w:rsidRDefault="00DB26EF" w:rsidP="00DB26EF">
            <w:pPr>
              <w:jc w:val="center"/>
            </w:pPr>
            <w:r w:rsidRPr="00C56D3B">
              <w:t xml:space="preserve">Вторник – </w:t>
            </w:r>
          </w:p>
          <w:p w14:paraId="280C9BE0" w14:textId="77777777" w:rsidR="00DB26EF" w:rsidRPr="00C56D3B" w:rsidRDefault="00DB26EF" w:rsidP="00DB26EF">
            <w:pPr>
              <w:jc w:val="center"/>
            </w:pPr>
            <w:r>
              <w:t>ч</w:t>
            </w:r>
            <w:r w:rsidRPr="00C56D3B">
              <w:t>етверг</w:t>
            </w:r>
          </w:p>
          <w:p w14:paraId="06C498F3" w14:textId="77777777" w:rsidR="00DB26EF" w:rsidRPr="00C56D3B" w:rsidRDefault="00DB26EF" w:rsidP="00DB26EF">
            <w:pPr>
              <w:jc w:val="center"/>
            </w:pPr>
          </w:p>
          <w:p w14:paraId="58B925CC" w14:textId="5E45EE27" w:rsidR="00DB26EF" w:rsidRPr="00D7545B" w:rsidDel="00F1607C" w:rsidRDefault="00DB26EF" w:rsidP="0044273C">
            <w:pPr>
              <w:jc w:val="center"/>
              <w:rPr>
                <w:del w:id="5" w:author="user" w:date="2024-04-08T12:41:00Z"/>
                <w:color w:val="FF0000"/>
              </w:rPr>
            </w:pPr>
            <w:r w:rsidRPr="00C56D3B">
              <w:t>12:00 – 15:00</w:t>
            </w:r>
          </w:p>
          <w:p w14:paraId="51EBD741" w14:textId="413ACDA7" w:rsidR="00DB26EF" w:rsidRPr="00D7545B" w:rsidDel="00F1607C" w:rsidRDefault="00DB26EF" w:rsidP="0044273C">
            <w:pPr>
              <w:jc w:val="center"/>
              <w:rPr>
                <w:del w:id="6" w:author="user" w:date="2024-04-08T12:41:00Z"/>
                <w:color w:val="FF0000"/>
              </w:rPr>
            </w:pPr>
          </w:p>
          <w:p w14:paraId="5FADB1C7" w14:textId="3BCE4827" w:rsidR="00DB26EF" w:rsidRPr="00D7545B" w:rsidRDefault="00DB26EF" w:rsidP="0044273C">
            <w:pPr>
              <w:rPr>
                <w:color w:val="FF0000"/>
                <w:u w:val="single"/>
              </w:rPr>
            </w:pPr>
          </w:p>
        </w:tc>
      </w:tr>
      <w:tr w:rsidR="00DB26EF" w:rsidRPr="00FB734E" w14:paraId="0400DF11" w14:textId="77777777" w:rsidTr="0044273C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794F0" w14:textId="77777777" w:rsidR="00DB26EF" w:rsidRPr="00FB734E" w:rsidRDefault="00DB26EF" w:rsidP="0044273C">
            <w:pPr>
              <w:jc w:val="center"/>
            </w:pPr>
            <w:r>
              <w:lastRenderedPageBreak/>
              <w:t>9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860A" w14:textId="77777777" w:rsidR="00DB26EF" w:rsidRPr="00FB734E" w:rsidRDefault="00DB26EF" w:rsidP="000C5A79">
            <w:r w:rsidRPr="00FB734E">
              <w:t xml:space="preserve">муниципальное </w:t>
            </w:r>
            <w:r>
              <w:t>обще</w:t>
            </w:r>
            <w:r w:rsidRPr="00FB734E">
              <w:t xml:space="preserve">образовательное учреждение </w:t>
            </w:r>
            <w:proofErr w:type="spellStart"/>
            <w:r>
              <w:t>Бурмакинская</w:t>
            </w:r>
            <w:proofErr w:type="spellEnd"/>
            <w:r>
              <w:t xml:space="preserve"> средняя общеобразовательная школа №2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C81914" w14:textId="77777777" w:rsidR="00DB26EF" w:rsidRPr="00C16718" w:rsidRDefault="00DB26EF" w:rsidP="00BD6165">
            <w:pPr>
              <w:rPr>
                <w:color w:val="000000"/>
              </w:rPr>
            </w:pPr>
            <w:r>
              <w:rPr>
                <w:color w:val="000000"/>
              </w:rPr>
              <w:t>152555, ЯО, Некрасовский р-н,</w:t>
            </w:r>
          </w:p>
          <w:p w14:paraId="3377003D" w14:textId="77777777" w:rsidR="00DB26EF" w:rsidRPr="00C16718" w:rsidRDefault="00DB26EF" w:rsidP="00BD616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.Б</w:t>
            </w:r>
            <w:proofErr w:type="gramEnd"/>
            <w:r>
              <w:rPr>
                <w:color w:val="000000"/>
              </w:rPr>
              <w:t>урмакино</w:t>
            </w:r>
            <w:proofErr w:type="spellEnd"/>
            <w:r>
              <w:rPr>
                <w:color w:val="000000"/>
              </w:rPr>
              <w:t>,</w:t>
            </w:r>
          </w:p>
          <w:p w14:paraId="7750F42E" w14:textId="77777777" w:rsidR="00DB26EF" w:rsidRPr="00C16718" w:rsidRDefault="00DB26EF" w:rsidP="00BD6165">
            <w:pPr>
              <w:rPr>
                <w:color w:val="000000"/>
              </w:rPr>
            </w:pPr>
            <w:r w:rsidRPr="00C16718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Центральная, д.21</w:t>
            </w:r>
          </w:p>
          <w:p w14:paraId="77B4889C" w14:textId="77777777" w:rsidR="00DB26EF" w:rsidRPr="00C16718" w:rsidRDefault="00DB26EF" w:rsidP="0044273C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2C5644" w14:textId="77777777" w:rsidR="00DB26EF" w:rsidRPr="00E70296" w:rsidRDefault="00DB26EF" w:rsidP="00DB26EF">
            <w:pPr>
              <w:shd w:val="clear" w:color="auto" w:fill="FFFFFF"/>
            </w:pPr>
            <w:r w:rsidRPr="00E70296">
              <w:t> 8-48531-53136, 53115</w:t>
            </w:r>
          </w:p>
          <w:p w14:paraId="7CF66024" w14:textId="77777777" w:rsidR="00DB26EF" w:rsidRPr="00E70296" w:rsidRDefault="00DB26EF" w:rsidP="00DB26EF">
            <w:pPr>
              <w:shd w:val="clear" w:color="auto" w:fill="FFFFFF"/>
            </w:pPr>
            <w:r w:rsidRPr="00E70296">
              <w:rPr>
                <w:shd w:val="clear" w:color="auto" w:fill="FFFFFF"/>
              </w:rPr>
              <w:t>burm22007@yandex.ru</w:t>
            </w:r>
            <w:r w:rsidRPr="00E70296">
              <w:t> </w:t>
            </w:r>
          </w:p>
          <w:p w14:paraId="69A0C11E" w14:textId="77777777" w:rsidR="00DB26EF" w:rsidRPr="00D7545B" w:rsidRDefault="00DB26EF" w:rsidP="0044273C">
            <w:pPr>
              <w:rPr>
                <w:color w:val="FF0000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66795" w14:textId="77777777" w:rsidR="00DB26EF" w:rsidRDefault="00DB26EF" w:rsidP="00DB26EF">
            <w:pPr>
              <w:jc w:val="center"/>
              <w:rPr>
                <w:ins w:id="7" w:author="user" w:date="2024-04-08T12:41:00Z"/>
              </w:rPr>
            </w:pPr>
          </w:p>
          <w:p w14:paraId="2D108BDB" w14:textId="77777777" w:rsidR="00DB26EF" w:rsidRPr="00E70296" w:rsidRDefault="00DB26EF" w:rsidP="00DB26EF">
            <w:pPr>
              <w:jc w:val="center"/>
            </w:pPr>
            <w:r w:rsidRPr="00E70296">
              <w:t xml:space="preserve">Вторник – </w:t>
            </w:r>
          </w:p>
          <w:p w14:paraId="6ED22A65" w14:textId="77777777" w:rsidR="00DB26EF" w:rsidRPr="00E70296" w:rsidRDefault="00DB26EF" w:rsidP="00DB26EF">
            <w:pPr>
              <w:jc w:val="center"/>
            </w:pPr>
            <w:r>
              <w:t>ч</w:t>
            </w:r>
            <w:r w:rsidRPr="00E70296">
              <w:t>етверг</w:t>
            </w:r>
          </w:p>
          <w:p w14:paraId="0FB15CBB" w14:textId="77777777" w:rsidR="00DB26EF" w:rsidRPr="00E70296" w:rsidRDefault="00DB26EF" w:rsidP="00DB26EF">
            <w:pPr>
              <w:jc w:val="center"/>
            </w:pPr>
          </w:p>
          <w:p w14:paraId="223F251D" w14:textId="77777777" w:rsidR="00DB26EF" w:rsidRPr="00E70296" w:rsidRDefault="00DB26EF" w:rsidP="00DB26EF">
            <w:pPr>
              <w:jc w:val="center"/>
            </w:pPr>
            <w:r w:rsidRPr="00E70296">
              <w:t>10:00 – 14:00</w:t>
            </w:r>
          </w:p>
          <w:p w14:paraId="521B7FC1" w14:textId="2CDF331C" w:rsidR="00DB26EF" w:rsidRPr="00D7545B" w:rsidRDefault="00DB26EF" w:rsidP="0044273C">
            <w:pPr>
              <w:jc w:val="center"/>
              <w:rPr>
                <w:color w:val="FF0000"/>
              </w:rPr>
            </w:pPr>
          </w:p>
        </w:tc>
      </w:tr>
      <w:tr w:rsidR="00DB26EF" w:rsidRPr="00FB734E" w14:paraId="1B5CDFF8" w14:textId="77777777" w:rsidTr="0044273C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A3B62" w14:textId="77777777" w:rsidR="00DB26EF" w:rsidRPr="00FB734E" w:rsidRDefault="00DB26EF" w:rsidP="0044273C">
            <w:pPr>
              <w:jc w:val="center"/>
            </w:pPr>
            <w:r>
              <w:t>10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4FEE2" w14:textId="77777777" w:rsidR="00DB26EF" w:rsidRPr="00FB734E" w:rsidRDefault="00DB26EF" w:rsidP="000C5A79">
            <w:r w:rsidRPr="00FB734E">
              <w:t xml:space="preserve">муниципальное </w:t>
            </w:r>
            <w:r>
              <w:t>бюджетное обще</w:t>
            </w:r>
            <w:r w:rsidRPr="00FB734E">
              <w:t xml:space="preserve">образовательное учреждение </w:t>
            </w:r>
            <w:r>
              <w:t xml:space="preserve">Вятская средняя общеобразовательная школа 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30D99" w14:textId="77777777" w:rsidR="00DB26EF" w:rsidRPr="00C16718" w:rsidRDefault="00DB26EF" w:rsidP="00BD6165">
            <w:pPr>
              <w:rPr>
                <w:color w:val="000000"/>
              </w:rPr>
            </w:pPr>
            <w:r>
              <w:rPr>
                <w:color w:val="000000"/>
              </w:rPr>
              <w:t>152050, ЯО, Некрасовский р-н,</w:t>
            </w:r>
          </w:p>
          <w:p w14:paraId="505D9D31" w14:textId="77777777" w:rsidR="00DB26EF" w:rsidRPr="00C16718" w:rsidRDefault="00DB26EF" w:rsidP="00BD616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ятское</w:t>
            </w:r>
            <w:proofErr w:type="spellEnd"/>
            <w:r>
              <w:rPr>
                <w:color w:val="000000"/>
              </w:rPr>
              <w:t>,</w:t>
            </w:r>
          </w:p>
          <w:p w14:paraId="32644F3F" w14:textId="77777777" w:rsidR="00DB26EF" w:rsidRPr="00C16718" w:rsidRDefault="00DB26EF" w:rsidP="00BD616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авыдковская</w:t>
            </w:r>
            <w:proofErr w:type="spellEnd"/>
            <w:r>
              <w:rPr>
                <w:color w:val="000000"/>
              </w:rPr>
              <w:t>, д.25</w:t>
            </w:r>
          </w:p>
          <w:p w14:paraId="4D40F3AF" w14:textId="77777777" w:rsidR="00DB26EF" w:rsidRPr="00C16718" w:rsidRDefault="00DB26EF" w:rsidP="0044273C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58F2C" w14:textId="77777777" w:rsidR="00DB26EF" w:rsidRPr="004D2DE1" w:rsidRDefault="00DB26EF" w:rsidP="00DB26EF">
            <w:r w:rsidRPr="004D2DE1">
              <w:t>8-48531-64397</w:t>
            </w:r>
          </w:p>
          <w:p w14:paraId="3018A891" w14:textId="029E35EB" w:rsidR="00DB26EF" w:rsidRPr="00D7545B" w:rsidRDefault="00DB26EF" w:rsidP="0044273C">
            <w:pPr>
              <w:rPr>
                <w:color w:val="FF0000"/>
              </w:rPr>
            </w:pPr>
            <w:r w:rsidRPr="004D2DE1">
              <w:rPr>
                <w:shd w:val="clear" w:color="auto" w:fill="FFFFFF"/>
              </w:rPr>
              <w:t>vyatskayaschool@yandex.ru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52DF5" w14:textId="77777777" w:rsidR="00DB26EF" w:rsidRPr="004D2DE1" w:rsidRDefault="00DB26EF" w:rsidP="00DB26EF">
            <w:pPr>
              <w:jc w:val="center"/>
            </w:pPr>
            <w:r w:rsidRPr="004D2DE1">
              <w:t>Понедельник – пятница</w:t>
            </w:r>
          </w:p>
          <w:p w14:paraId="4B80FF1F" w14:textId="77777777" w:rsidR="00DB26EF" w:rsidRPr="004D2DE1" w:rsidRDefault="00DB26EF" w:rsidP="00DB26EF">
            <w:pPr>
              <w:jc w:val="center"/>
            </w:pPr>
          </w:p>
          <w:p w14:paraId="22185AB7" w14:textId="276E1B7B" w:rsidR="00DB26EF" w:rsidRPr="00D7545B" w:rsidRDefault="00DB26EF" w:rsidP="0044273C">
            <w:pPr>
              <w:jc w:val="center"/>
              <w:rPr>
                <w:color w:val="FF0000"/>
              </w:rPr>
            </w:pPr>
            <w:r w:rsidRPr="004D2DE1">
              <w:t>9:00 – 16:00</w:t>
            </w:r>
          </w:p>
        </w:tc>
      </w:tr>
      <w:tr w:rsidR="00DB26EF" w:rsidRPr="00FB734E" w14:paraId="32A962A5" w14:textId="77777777" w:rsidTr="0044273C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8FD7E" w14:textId="77777777" w:rsidR="00DB26EF" w:rsidRPr="00FB734E" w:rsidRDefault="00DB26EF" w:rsidP="0044273C">
            <w:pPr>
              <w:jc w:val="center"/>
            </w:pPr>
            <w:r>
              <w:t>11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1A0CA" w14:textId="77777777" w:rsidR="00DB26EF" w:rsidRPr="00FB734E" w:rsidRDefault="00DB26EF" w:rsidP="001D1E04">
            <w:r w:rsidRPr="00FB734E">
              <w:t xml:space="preserve">муниципальное </w:t>
            </w:r>
            <w:r>
              <w:t>бюджетное обще</w:t>
            </w:r>
            <w:r w:rsidRPr="00FB734E">
              <w:t xml:space="preserve">образовательное учреждение </w:t>
            </w:r>
            <w:proofErr w:type="spellStart"/>
            <w:r>
              <w:t>Диево-Городищенская</w:t>
            </w:r>
            <w:proofErr w:type="spellEnd"/>
            <w:r>
              <w:t xml:space="preserve"> средняя общеобразовательная школа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534D" w14:textId="77777777" w:rsidR="00DB26EF" w:rsidRPr="00C16718" w:rsidRDefault="00DB26EF" w:rsidP="00D36679">
            <w:pPr>
              <w:rPr>
                <w:color w:val="000000"/>
              </w:rPr>
            </w:pPr>
            <w:r>
              <w:rPr>
                <w:color w:val="000000"/>
              </w:rPr>
              <w:t>152272, ЯО, Некрасовский р-н,</w:t>
            </w:r>
          </w:p>
          <w:p w14:paraId="58329CB8" w14:textId="77777777" w:rsidR="00DB26EF" w:rsidRPr="00C16718" w:rsidRDefault="00DB26EF" w:rsidP="00D36679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иево</w:t>
            </w:r>
            <w:proofErr w:type="spellEnd"/>
            <w:r>
              <w:rPr>
                <w:color w:val="000000"/>
              </w:rPr>
              <w:t>-Городище,</w:t>
            </w:r>
          </w:p>
          <w:p w14:paraId="28B32054" w14:textId="77777777" w:rsidR="00DB26EF" w:rsidRPr="00C16718" w:rsidRDefault="00DB26EF" w:rsidP="00D36679">
            <w:pPr>
              <w:rPr>
                <w:color w:val="000000"/>
              </w:rPr>
            </w:pPr>
            <w:r w:rsidRPr="00C16718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Цветочная, д.24а</w:t>
            </w:r>
          </w:p>
          <w:p w14:paraId="7AEBF60D" w14:textId="77777777" w:rsidR="00DB26EF" w:rsidRPr="00C16718" w:rsidRDefault="00DB26EF" w:rsidP="0044273C">
            <w:pPr>
              <w:jc w:val="both"/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DC6BA" w14:textId="77777777" w:rsidR="00DB26EF" w:rsidRPr="00C070C5" w:rsidRDefault="00DB26EF" w:rsidP="00DB26EF">
            <w:r w:rsidRPr="00C070C5">
              <w:t>8-48531-35631</w:t>
            </w:r>
          </w:p>
          <w:p w14:paraId="410D96A0" w14:textId="77777777" w:rsidR="00DB26EF" w:rsidRPr="00C070C5" w:rsidRDefault="00DB26EF" w:rsidP="00DB26EF">
            <w:pPr>
              <w:shd w:val="clear" w:color="auto" w:fill="FFFFFF"/>
            </w:pPr>
            <w:r w:rsidRPr="00C070C5">
              <w:t>dievo@mail.ru</w:t>
            </w:r>
          </w:p>
          <w:p w14:paraId="62F28E13" w14:textId="77777777" w:rsidR="00DB26EF" w:rsidRPr="00D7545B" w:rsidRDefault="00DB26EF" w:rsidP="0044273C">
            <w:pPr>
              <w:rPr>
                <w:color w:val="FF000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81013F" w14:textId="77777777" w:rsidR="00DB26EF" w:rsidRPr="00C070C5" w:rsidRDefault="00DB26EF" w:rsidP="00DB26EF">
            <w:pPr>
              <w:jc w:val="center"/>
            </w:pPr>
            <w:r w:rsidRPr="00C070C5">
              <w:t xml:space="preserve">Понедельник – пятница </w:t>
            </w:r>
          </w:p>
          <w:p w14:paraId="761992BE" w14:textId="77777777" w:rsidR="00DB26EF" w:rsidRPr="00C070C5" w:rsidRDefault="00DB26EF" w:rsidP="00DB26EF">
            <w:pPr>
              <w:jc w:val="center"/>
            </w:pPr>
          </w:p>
          <w:p w14:paraId="66C1C4D7" w14:textId="79BE443D" w:rsidR="00DB26EF" w:rsidRPr="00D7545B" w:rsidRDefault="00DB26EF" w:rsidP="0044273C">
            <w:pPr>
              <w:jc w:val="center"/>
              <w:rPr>
                <w:color w:val="FF0000"/>
              </w:rPr>
            </w:pPr>
            <w:r w:rsidRPr="00C070C5">
              <w:t>9:00-15:00</w:t>
            </w:r>
          </w:p>
        </w:tc>
      </w:tr>
      <w:tr w:rsidR="00DB26EF" w:rsidRPr="00FB734E" w14:paraId="5C0CD5D0" w14:textId="77777777" w:rsidTr="0044273C">
        <w:trPr>
          <w:trHeight w:val="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A150E" w14:textId="77777777" w:rsidR="00DB26EF" w:rsidRPr="00FB734E" w:rsidRDefault="00DB26EF" w:rsidP="0044273C">
            <w:pPr>
              <w:jc w:val="center"/>
            </w:pPr>
            <w:r>
              <w:t>12</w:t>
            </w:r>
          </w:p>
        </w:tc>
        <w:tc>
          <w:tcPr>
            <w:tcW w:w="2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68E01" w14:textId="77777777" w:rsidR="00DB26EF" w:rsidRPr="00FB734E" w:rsidRDefault="00DB26EF" w:rsidP="001D1E04">
            <w:r w:rsidRPr="00FB734E">
              <w:t xml:space="preserve">муниципальное </w:t>
            </w:r>
            <w:r>
              <w:t>бюджетное обще</w:t>
            </w:r>
            <w:r w:rsidRPr="00FB734E">
              <w:t xml:space="preserve">образовательное учреждение </w:t>
            </w:r>
            <w:r>
              <w:t>Никольская средняя общеобразовательная школа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2A6FC" w14:textId="77777777" w:rsidR="00DB26EF" w:rsidRPr="00C16718" w:rsidRDefault="00DB26EF" w:rsidP="008D5187">
            <w:pPr>
              <w:rPr>
                <w:color w:val="000000"/>
              </w:rPr>
            </w:pPr>
            <w:r>
              <w:rPr>
                <w:color w:val="000000"/>
              </w:rPr>
              <w:t>152552, ЯО, Некрасовский р-н,</w:t>
            </w:r>
          </w:p>
          <w:p w14:paraId="698CFDAB" w14:textId="77777777" w:rsidR="00DB26EF" w:rsidRPr="00C16718" w:rsidRDefault="00DB26EF" w:rsidP="008D51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.Н</w:t>
            </w:r>
            <w:proofErr w:type="gramEnd"/>
            <w:r>
              <w:rPr>
                <w:color w:val="000000"/>
              </w:rPr>
              <w:t>икольское</w:t>
            </w:r>
            <w:proofErr w:type="spellEnd"/>
            <w:r>
              <w:rPr>
                <w:color w:val="000000"/>
              </w:rPr>
              <w:t>,</w:t>
            </w:r>
          </w:p>
          <w:p w14:paraId="60EC6728" w14:textId="77777777" w:rsidR="00DB26EF" w:rsidRPr="00C16718" w:rsidRDefault="00DB26EF" w:rsidP="008D5187">
            <w:pPr>
              <w:rPr>
                <w:color w:val="000000"/>
              </w:rPr>
            </w:pPr>
            <w:r w:rsidRPr="00C16718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>Школьная, д.11</w:t>
            </w:r>
          </w:p>
          <w:p w14:paraId="683E41CB" w14:textId="77777777" w:rsidR="00DB26EF" w:rsidRPr="00C16718" w:rsidRDefault="00DB26EF" w:rsidP="0044273C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715F3A" w14:textId="77777777" w:rsidR="00DB26EF" w:rsidRPr="0016019C" w:rsidRDefault="00DB26EF" w:rsidP="00DB26EF">
            <w:pPr>
              <w:rPr>
                <w:shd w:val="clear" w:color="auto" w:fill="FFFFFF"/>
              </w:rPr>
            </w:pPr>
            <w:r w:rsidRPr="0016019C">
              <w:rPr>
                <w:shd w:val="clear" w:color="auto" w:fill="FFFFFF"/>
              </w:rPr>
              <w:t>8-48531-33621</w:t>
            </w:r>
          </w:p>
          <w:p w14:paraId="398EE5C3" w14:textId="488CAF66" w:rsidR="00DB26EF" w:rsidRPr="00D7545B" w:rsidRDefault="00DB26EF" w:rsidP="0044273C">
            <w:pPr>
              <w:rPr>
                <w:color w:val="FF0000"/>
              </w:rPr>
            </w:pPr>
            <w:r w:rsidRPr="0016019C">
              <w:rPr>
                <w:shd w:val="clear" w:color="auto" w:fill="FFFFFF"/>
              </w:rPr>
              <w:t>nikolskoeschool@yandex.ru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A961A" w14:textId="77777777" w:rsidR="00DB26EF" w:rsidRPr="00C070C5" w:rsidRDefault="00DB26EF" w:rsidP="00DB26EF">
            <w:pPr>
              <w:jc w:val="center"/>
            </w:pPr>
            <w:r w:rsidRPr="00C070C5">
              <w:t xml:space="preserve">Понедельник – пятница </w:t>
            </w:r>
          </w:p>
          <w:p w14:paraId="390D5E54" w14:textId="77777777" w:rsidR="00DB26EF" w:rsidRPr="0016019C" w:rsidRDefault="00DB26EF" w:rsidP="00DB26EF">
            <w:pPr>
              <w:jc w:val="center"/>
            </w:pPr>
          </w:p>
          <w:p w14:paraId="0C4C0948" w14:textId="48E90378" w:rsidR="00DB26EF" w:rsidRPr="00D7545B" w:rsidRDefault="00DB26EF" w:rsidP="0044273C">
            <w:pPr>
              <w:rPr>
                <w:color w:val="FF0000"/>
              </w:rPr>
            </w:pPr>
            <w:r>
              <w:t>14:00-15:0</w:t>
            </w:r>
            <w:r w:rsidRPr="0016019C">
              <w:t>0</w:t>
            </w:r>
          </w:p>
        </w:tc>
      </w:tr>
    </w:tbl>
    <w:p w14:paraId="7373716A" w14:textId="77777777" w:rsidR="00DA5777" w:rsidRPr="00FB734E" w:rsidRDefault="00DA5777" w:rsidP="00DA5777"/>
    <w:p w14:paraId="2ED2DC15" w14:textId="77777777" w:rsidR="00DA5777" w:rsidRDefault="00DA5777" w:rsidP="00DA5777"/>
    <w:p w14:paraId="6A51CCBF" w14:textId="77777777" w:rsidR="00DA5777" w:rsidRDefault="00DA5777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5F28A14A" w14:textId="77777777" w:rsidR="00DA5777" w:rsidRDefault="00DA5777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34C06EEC" w14:textId="77777777" w:rsidR="00DA5777" w:rsidRDefault="00DA5777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556C21CF" w14:textId="77777777" w:rsidR="00DA5777" w:rsidRDefault="00DA5777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3059E661" w14:textId="77777777" w:rsidR="00DA5777" w:rsidRDefault="00DA5777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03E7EB76" w14:textId="77777777" w:rsidR="00DA5777" w:rsidRDefault="00DA5777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7340C7A2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173793C8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4A2D11EF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3E15D318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66500E51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28422806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0D06258E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3FDB74FA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61238418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2A8F6E6D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5B8C200A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29B614AC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4943D9AF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4B02E830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49925C91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0EF60C6F" w14:textId="77777777" w:rsidR="00DA5777" w:rsidRDefault="00DA5777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1047A511" w14:textId="77777777" w:rsidR="00DA5777" w:rsidRDefault="00DA5777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27942D22" w14:textId="77777777" w:rsidR="00DA5777" w:rsidRDefault="00DA5777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7A942E6A" w14:textId="77777777" w:rsidR="00DA5777" w:rsidRDefault="00DA5777" w:rsidP="00DA5777">
      <w:pPr>
        <w:autoSpaceDE w:val="0"/>
        <w:autoSpaceDN w:val="0"/>
        <w:adjustRightInd w:val="0"/>
        <w:jc w:val="right"/>
        <w:rPr>
          <w:highlight w:val="yellow"/>
        </w:rPr>
      </w:pPr>
    </w:p>
    <w:p w14:paraId="21C59A23" w14:textId="77777777" w:rsidR="000A40B5" w:rsidRDefault="000A40B5" w:rsidP="00DA5777">
      <w:pPr>
        <w:autoSpaceDE w:val="0"/>
        <w:autoSpaceDN w:val="0"/>
        <w:adjustRightInd w:val="0"/>
        <w:jc w:val="right"/>
        <w:rPr>
          <w:highlight w:val="yellow"/>
        </w:rPr>
        <w:sectPr w:rsidR="000A40B5" w:rsidSect="0044273C">
          <w:pgSz w:w="11906" w:h="16838"/>
          <w:pgMar w:top="1134" w:right="850" w:bottom="1134" w:left="1701" w:header="425" w:footer="709" w:gutter="0"/>
          <w:pgNumType w:start="1"/>
          <w:cols w:space="708"/>
          <w:titlePg/>
          <w:docGrid w:linePitch="360"/>
        </w:sectPr>
      </w:pPr>
    </w:p>
    <w:p w14:paraId="34B6ED7C" w14:textId="77777777" w:rsidR="00DA5777" w:rsidRPr="000E1590" w:rsidRDefault="00DA5777" w:rsidP="000A40B5">
      <w:pPr>
        <w:pStyle w:val="aff6"/>
        <w:spacing w:before="0" w:after="0"/>
        <w:ind w:firstLine="6237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Пр</w:t>
      </w:r>
      <w:r w:rsidRPr="00E514F2">
        <w:rPr>
          <w:rFonts w:ascii="Times New Roman" w:hAnsi="Times New Roman"/>
          <w:b w:val="0"/>
          <w:sz w:val="28"/>
          <w:szCs w:val="28"/>
        </w:rPr>
        <w:t xml:space="preserve">иложение 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14:paraId="68C16D6F" w14:textId="77777777" w:rsidR="00DA5777" w:rsidRDefault="00DA5777" w:rsidP="000A40B5">
      <w:pPr>
        <w:widowControl w:val="0"/>
        <w:tabs>
          <w:tab w:val="left" w:pos="567"/>
        </w:tabs>
        <w:ind w:firstLine="6237"/>
        <w:rPr>
          <w:sz w:val="28"/>
          <w:szCs w:val="28"/>
        </w:rPr>
      </w:pPr>
      <w:r>
        <w:rPr>
          <w:sz w:val="28"/>
          <w:szCs w:val="28"/>
        </w:rPr>
        <w:t>к а</w:t>
      </w:r>
      <w:r w:rsidRPr="00E514F2">
        <w:rPr>
          <w:sz w:val="28"/>
          <w:szCs w:val="28"/>
        </w:rPr>
        <w:t>дминистративному</w:t>
      </w:r>
    </w:p>
    <w:p w14:paraId="5F902ECA" w14:textId="77777777" w:rsidR="00DA5777" w:rsidRPr="00E514F2" w:rsidRDefault="00DA5777" w:rsidP="000A40B5">
      <w:pPr>
        <w:widowControl w:val="0"/>
        <w:tabs>
          <w:tab w:val="left" w:pos="567"/>
        </w:tabs>
        <w:ind w:firstLine="6237"/>
        <w:rPr>
          <w:sz w:val="28"/>
          <w:szCs w:val="28"/>
        </w:rPr>
      </w:pPr>
      <w:r w:rsidRPr="00E514F2">
        <w:rPr>
          <w:sz w:val="28"/>
          <w:szCs w:val="28"/>
        </w:rPr>
        <w:t>регламенту</w:t>
      </w:r>
    </w:p>
    <w:p w14:paraId="395FD1B3" w14:textId="77777777" w:rsidR="00DA5777" w:rsidRPr="00E514F2" w:rsidRDefault="00DA5777" w:rsidP="00A34E0D">
      <w:pPr>
        <w:widowControl w:val="0"/>
        <w:tabs>
          <w:tab w:val="left" w:pos="0"/>
        </w:tabs>
        <w:ind w:right="-1" w:firstLine="6096"/>
        <w:contextualSpacing/>
        <w:rPr>
          <w:sz w:val="28"/>
          <w:szCs w:val="28"/>
        </w:rPr>
      </w:pPr>
    </w:p>
    <w:p w14:paraId="2BFCA375" w14:textId="77777777" w:rsidR="00DA5777" w:rsidRPr="00E514F2" w:rsidRDefault="00DA5777" w:rsidP="00DA5777">
      <w:pPr>
        <w:widowControl w:val="0"/>
        <w:tabs>
          <w:tab w:val="left" w:pos="0"/>
        </w:tabs>
        <w:ind w:right="-1" w:firstLine="6096"/>
        <w:contextualSpacing/>
        <w:rPr>
          <w:sz w:val="28"/>
          <w:szCs w:val="28"/>
        </w:rPr>
      </w:pPr>
    </w:p>
    <w:p w14:paraId="16179AC5" w14:textId="77777777" w:rsidR="00DA5777" w:rsidRPr="00E514F2" w:rsidRDefault="00DA5777" w:rsidP="00DA5777">
      <w:pPr>
        <w:pStyle w:val="aff6"/>
        <w:rPr>
          <w:rFonts w:ascii="Times New Roman" w:hAnsi="Times New Roman"/>
          <w:sz w:val="28"/>
          <w:szCs w:val="28"/>
        </w:rPr>
      </w:pPr>
      <w:r w:rsidRPr="00E514F2">
        <w:rPr>
          <w:rFonts w:ascii="Times New Roman" w:hAnsi="Times New Roman"/>
          <w:sz w:val="28"/>
          <w:szCs w:val="28"/>
        </w:rPr>
        <w:t xml:space="preserve">Форма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514F2"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="00A34E0D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в электронном виде</w:t>
      </w:r>
      <w:r w:rsidRPr="00E514F2">
        <w:rPr>
          <w:rFonts w:ascii="Times New Roman" w:hAnsi="Times New Roman"/>
          <w:sz w:val="28"/>
          <w:szCs w:val="28"/>
        </w:rPr>
        <w:t xml:space="preserve"> </w:t>
      </w:r>
    </w:p>
    <w:p w14:paraId="2299342F" w14:textId="77777777" w:rsidR="00DA5777" w:rsidRPr="00E514F2" w:rsidRDefault="00DA5777" w:rsidP="00DA5777">
      <w:pPr>
        <w:widowControl w:val="0"/>
        <w:tabs>
          <w:tab w:val="left" w:pos="567"/>
        </w:tabs>
        <w:ind w:firstLine="567"/>
        <w:jc w:val="right"/>
        <w:rPr>
          <w:sz w:val="28"/>
          <w:szCs w:val="28"/>
        </w:rPr>
      </w:pPr>
    </w:p>
    <w:p w14:paraId="6A73C6E3" w14:textId="77777777" w:rsidR="00DA5777" w:rsidRPr="00F15DB5" w:rsidRDefault="00DA5777" w:rsidP="00DA5777">
      <w:pPr>
        <w:widowControl w:val="0"/>
        <w:ind w:left="5103"/>
        <w:contextualSpacing/>
        <w:rPr>
          <w:sz w:val="28"/>
          <w:szCs w:val="28"/>
        </w:rPr>
      </w:pPr>
      <w:bookmarkStart w:id="8" w:name="_Hlk76550387"/>
      <w:r w:rsidRPr="00F15DB5">
        <w:rPr>
          <w:sz w:val="28"/>
          <w:szCs w:val="28"/>
        </w:rPr>
        <w:t>______________________________________________________________________</w:t>
      </w:r>
      <w:bookmarkEnd w:id="8"/>
    </w:p>
    <w:p w14:paraId="76A1EE2B" w14:textId="77777777" w:rsidR="00DA5777" w:rsidRPr="00E514F2" w:rsidRDefault="00DA5777" w:rsidP="00DA5777">
      <w:pPr>
        <w:widowControl w:val="0"/>
        <w:ind w:left="5103"/>
        <w:contextualSpacing/>
        <w:jc w:val="center"/>
        <w:rPr>
          <w:i/>
          <w:iCs/>
          <w:sz w:val="18"/>
          <w:szCs w:val="18"/>
        </w:rPr>
      </w:pPr>
      <w:proofErr w:type="gramStart"/>
      <w:r w:rsidRPr="00F15DB5">
        <w:rPr>
          <w:i/>
          <w:iCs/>
          <w:sz w:val="18"/>
          <w:szCs w:val="18"/>
        </w:rPr>
        <w:t xml:space="preserve">(фамилия, имя, отчество </w:t>
      </w:r>
      <w:r>
        <w:rPr>
          <w:i/>
          <w:iCs/>
          <w:sz w:val="18"/>
          <w:szCs w:val="18"/>
        </w:rPr>
        <w:t>з</w:t>
      </w:r>
      <w:r w:rsidRPr="00F15DB5">
        <w:rPr>
          <w:i/>
          <w:iCs/>
          <w:sz w:val="18"/>
          <w:szCs w:val="18"/>
        </w:rPr>
        <w:t>аявителя (последнее - при наличии), данные документа, удостоверяющего личность, контактный телефон, почтовый адрес, адрес электронной почты)</w:t>
      </w:r>
      <w:proofErr w:type="gramEnd"/>
    </w:p>
    <w:p w14:paraId="3D3AE38E" w14:textId="77777777" w:rsidR="00DA5777" w:rsidRPr="00E514F2" w:rsidRDefault="00DA5777" w:rsidP="00DA5777">
      <w:pPr>
        <w:widowControl w:val="0"/>
        <w:ind w:left="5103"/>
        <w:contextualSpacing/>
        <w:jc w:val="both"/>
        <w:rPr>
          <w:i/>
          <w:iCs/>
          <w:sz w:val="18"/>
          <w:szCs w:val="18"/>
        </w:rPr>
      </w:pPr>
    </w:p>
    <w:p w14:paraId="173882D9" w14:textId="77777777" w:rsidR="00DA5777" w:rsidRPr="001C53D1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center"/>
        <w:rPr>
          <w:color w:val="000000"/>
          <w:sz w:val="24"/>
          <w:szCs w:val="24"/>
        </w:rPr>
      </w:pPr>
    </w:p>
    <w:p w14:paraId="6E008483" w14:textId="77777777" w:rsidR="00DA5777" w:rsidRPr="001C53D1" w:rsidRDefault="00DA5777" w:rsidP="00DA5777">
      <w:pPr>
        <w:ind w:right="-143"/>
        <w:jc w:val="center"/>
        <w:rPr>
          <w:b/>
          <w:bCs/>
          <w:color w:val="000000"/>
          <w:sz w:val="24"/>
          <w:szCs w:val="24"/>
        </w:rPr>
      </w:pPr>
      <w:r w:rsidRPr="001C53D1">
        <w:rPr>
          <w:b/>
          <w:bCs/>
          <w:color w:val="000000"/>
          <w:sz w:val="24"/>
          <w:szCs w:val="24"/>
        </w:rPr>
        <w:t>ЗАЯВЛЕНИЕ</w:t>
      </w:r>
    </w:p>
    <w:p w14:paraId="24E892F2" w14:textId="77777777" w:rsidR="00DA5777" w:rsidRPr="001C53D1" w:rsidRDefault="00DA5777" w:rsidP="00DA5777">
      <w:pPr>
        <w:ind w:right="-143"/>
        <w:jc w:val="center"/>
        <w:rPr>
          <w:b/>
          <w:bCs/>
          <w:color w:val="000000"/>
          <w:sz w:val="24"/>
          <w:szCs w:val="24"/>
        </w:rPr>
      </w:pPr>
      <w:bookmarkStart w:id="9" w:name="_Hlk76649844"/>
      <w:r w:rsidRPr="001C53D1">
        <w:rPr>
          <w:b/>
          <w:bCs/>
          <w:color w:val="000000"/>
          <w:sz w:val="24"/>
          <w:szCs w:val="24"/>
        </w:rPr>
        <w:t>о предоставлении муниципальной услуги в электрон</w:t>
      </w:r>
      <w:r w:rsidR="00A70007">
        <w:rPr>
          <w:b/>
          <w:bCs/>
          <w:color w:val="000000"/>
          <w:sz w:val="24"/>
          <w:szCs w:val="24"/>
        </w:rPr>
        <w:t>н</w:t>
      </w:r>
      <w:r w:rsidRPr="001C53D1">
        <w:rPr>
          <w:b/>
          <w:bCs/>
          <w:color w:val="000000"/>
          <w:sz w:val="24"/>
          <w:szCs w:val="24"/>
        </w:rPr>
        <w:t xml:space="preserve">ом виде </w:t>
      </w:r>
      <w:r w:rsidRPr="001C53D1">
        <w:rPr>
          <w:b/>
          <w:bCs/>
          <w:color w:val="000000"/>
          <w:sz w:val="24"/>
          <w:szCs w:val="24"/>
        </w:rPr>
        <w:br/>
      </w:r>
    </w:p>
    <w:bookmarkEnd w:id="9"/>
    <w:p w14:paraId="095A2369" w14:textId="77777777" w:rsidR="00DA5777" w:rsidRPr="001C53D1" w:rsidRDefault="00DA5777" w:rsidP="00DA5777">
      <w:pPr>
        <w:ind w:right="1134"/>
        <w:jc w:val="center"/>
        <w:rPr>
          <w:color w:val="000000"/>
          <w:sz w:val="24"/>
          <w:szCs w:val="24"/>
          <w:highlight w:val="gre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877"/>
        <w:gridCol w:w="55"/>
        <w:gridCol w:w="2121"/>
        <w:gridCol w:w="182"/>
        <w:gridCol w:w="2811"/>
      </w:tblGrid>
      <w:tr w:rsidR="00DA5777" w:rsidRPr="001C53D1" w14:paraId="791C9EDC" w14:textId="77777777" w:rsidTr="0044273C">
        <w:trPr>
          <w:trHeight w:val="356"/>
        </w:trPr>
        <w:tc>
          <w:tcPr>
            <w:tcW w:w="606" w:type="dxa"/>
            <w:shd w:val="clear" w:color="auto" w:fill="auto"/>
          </w:tcPr>
          <w:p w14:paraId="620D3049" w14:textId="77777777" w:rsidR="00DA5777" w:rsidRPr="001C53D1" w:rsidRDefault="00DA5777" w:rsidP="0044273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53D1">
              <w:rPr>
                <w:rFonts w:eastAsia="Calibri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1C53D1">
              <w:rPr>
                <w:rFonts w:eastAsia="Calibri"/>
                <w:b/>
                <w:bCs/>
                <w:sz w:val="24"/>
                <w:szCs w:val="24"/>
              </w:rPr>
              <w:t>п</w:t>
            </w:r>
            <w:proofErr w:type="gramEnd"/>
            <w:r w:rsidRPr="001C53D1">
              <w:rPr>
                <w:rFonts w:eastAsia="Calibri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256" w:type="dxa"/>
            <w:shd w:val="clear" w:color="auto" w:fill="auto"/>
          </w:tcPr>
          <w:p w14:paraId="2F0242C0" w14:textId="77777777" w:rsidR="00DA5777" w:rsidRPr="001C53D1" w:rsidRDefault="00DA5777" w:rsidP="0044273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53D1">
              <w:rPr>
                <w:rFonts w:eastAsia="Calibri"/>
                <w:b/>
                <w:bCs/>
                <w:sz w:val="24"/>
                <w:szCs w:val="24"/>
              </w:rPr>
              <w:t>Перечень вопросов</w:t>
            </w:r>
          </w:p>
        </w:tc>
        <w:tc>
          <w:tcPr>
            <w:tcW w:w="5417" w:type="dxa"/>
            <w:gridSpan w:val="4"/>
            <w:shd w:val="clear" w:color="auto" w:fill="auto"/>
          </w:tcPr>
          <w:p w14:paraId="04C79E9D" w14:textId="77777777" w:rsidR="00DA5777" w:rsidRPr="001C53D1" w:rsidRDefault="00DA5777" w:rsidP="0044273C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53D1">
              <w:rPr>
                <w:rFonts w:eastAsia="Calibri"/>
                <w:b/>
                <w:bCs/>
                <w:sz w:val="24"/>
                <w:szCs w:val="24"/>
              </w:rPr>
              <w:t>Ответы</w:t>
            </w:r>
          </w:p>
        </w:tc>
      </w:tr>
      <w:tr w:rsidR="00DA5777" w:rsidRPr="001C53D1" w14:paraId="25FD0258" w14:textId="77777777" w:rsidTr="0044273C">
        <w:tc>
          <w:tcPr>
            <w:tcW w:w="606" w:type="dxa"/>
            <w:shd w:val="clear" w:color="auto" w:fill="auto"/>
          </w:tcPr>
          <w:p w14:paraId="5A07561B" w14:textId="77777777" w:rsidR="00DA5777" w:rsidRPr="001C53D1" w:rsidRDefault="00DA5777" w:rsidP="004E199E">
            <w:pPr>
              <w:numPr>
                <w:ilvl w:val="0"/>
                <w:numId w:val="2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256" w:type="dxa"/>
            <w:shd w:val="clear" w:color="auto" w:fill="auto"/>
          </w:tcPr>
          <w:p w14:paraId="667F3122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 xml:space="preserve">Вы являетесь родителем или </w:t>
            </w:r>
            <w:r w:rsidR="000A7517">
              <w:rPr>
                <w:rFonts w:eastAsia="Calibri"/>
                <w:bCs/>
                <w:sz w:val="24"/>
                <w:szCs w:val="24"/>
              </w:rPr>
              <w:t xml:space="preserve">иным </w:t>
            </w:r>
            <w:r w:rsidRPr="001C53D1">
              <w:rPr>
                <w:rFonts w:eastAsia="Calibri"/>
                <w:bCs/>
                <w:sz w:val="24"/>
                <w:szCs w:val="24"/>
              </w:rPr>
              <w:t>законным представителем ребенка</w:t>
            </w:r>
          </w:p>
        </w:tc>
        <w:tc>
          <w:tcPr>
            <w:tcW w:w="2311" w:type="dxa"/>
            <w:gridSpan w:val="2"/>
            <w:shd w:val="clear" w:color="auto" w:fill="auto"/>
          </w:tcPr>
          <w:p w14:paraId="388CD1B3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 xml:space="preserve">Родитель </w:t>
            </w:r>
          </w:p>
        </w:tc>
        <w:tc>
          <w:tcPr>
            <w:tcW w:w="3106" w:type="dxa"/>
            <w:gridSpan w:val="2"/>
            <w:shd w:val="clear" w:color="auto" w:fill="auto"/>
          </w:tcPr>
          <w:p w14:paraId="0D558C88" w14:textId="77777777" w:rsidR="00DA5777" w:rsidRPr="001C53D1" w:rsidRDefault="000A751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Иной з</w:t>
            </w:r>
            <w:r w:rsidR="00DA5777" w:rsidRPr="001C53D1">
              <w:rPr>
                <w:rFonts w:eastAsia="Calibri"/>
                <w:bCs/>
                <w:sz w:val="24"/>
                <w:szCs w:val="24"/>
              </w:rPr>
              <w:t>аконный представитель</w:t>
            </w:r>
          </w:p>
        </w:tc>
      </w:tr>
      <w:tr w:rsidR="00DA5777" w:rsidRPr="001C53D1" w14:paraId="2F23B2B6" w14:textId="77777777" w:rsidTr="0044273C">
        <w:tc>
          <w:tcPr>
            <w:tcW w:w="10279" w:type="dxa"/>
            <w:gridSpan w:val="6"/>
            <w:shd w:val="clear" w:color="auto" w:fill="auto"/>
          </w:tcPr>
          <w:p w14:paraId="764FA1A3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 xml:space="preserve">Автоматически заполняются данные из профиля пользователя ЕСИА: </w:t>
            </w:r>
          </w:p>
          <w:p w14:paraId="67F8E8D7" w14:textId="77777777" w:rsidR="00DA5777" w:rsidRPr="001C53D1" w:rsidRDefault="00DA5777" w:rsidP="0044273C">
            <w:pPr>
              <w:ind w:left="376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 xml:space="preserve">фамилия, имя, отчество (при наличии); </w:t>
            </w:r>
          </w:p>
          <w:p w14:paraId="53097F68" w14:textId="77777777" w:rsidR="00DA5777" w:rsidRPr="001C53D1" w:rsidRDefault="00DA5777" w:rsidP="0044273C">
            <w:pPr>
              <w:ind w:left="376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паспортные данные (серия, номер, кем выдан, когда выдан)</w:t>
            </w:r>
          </w:p>
          <w:p w14:paraId="2E69A9ED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 xml:space="preserve">Если </w:t>
            </w:r>
            <w:r w:rsidR="000A7517">
              <w:rPr>
                <w:rFonts w:eastAsia="Calibri"/>
                <w:bCs/>
                <w:sz w:val="24"/>
                <w:szCs w:val="24"/>
              </w:rPr>
              <w:t xml:space="preserve">ИНОЙ </w:t>
            </w:r>
            <w:r w:rsidRPr="001C53D1">
              <w:rPr>
                <w:rFonts w:eastAsia="Calibri"/>
                <w:bCs/>
                <w:sz w:val="24"/>
                <w:szCs w:val="24"/>
              </w:rPr>
              <w:t xml:space="preserve">ЗАКОННЫЙ ПРЕДСТАВИТЕЛЬ, то дополнительно в электронном виде могут быть </w:t>
            </w:r>
            <w:proofErr w:type="gramStart"/>
            <w:r w:rsidRPr="001C53D1">
              <w:rPr>
                <w:rFonts w:eastAsia="Calibri"/>
                <w:bCs/>
                <w:sz w:val="24"/>
                <w:szCs w:val="24"/>
              </w:rPr>
              <w:t>предоставлены</w:t>
            </w:r>
            <w:proofErr w:type="gramEnd"/>
            <w:r w:rsidR="000A7517">
              <w:rPr>
                <w:rFonts w:eastAsia="Calibri"/>
                <w:bCs/>
                <w:sz w:val="24"/>
                <w:szCs w:val="24"/>
              </w:rPr>
              <w:t xml:space="preserve"> документ (ы), подтверждающий (</w:t>
            </w:r>
            <w:proofErr w:type="spellStart"/>
            <w:r w:rsidR="000A7517">
              <w:rPr>
                <w:rFonts w:eastAsia="Calibri"/>
                <w:bCs/>
                <w:sz w:val="24"/>
                <w:szCs w:val="24"/>
              </w:rPr>
              <w:t>и</w:t>
            </w:r>
            <w:r w:rsidRPr="001C53D1">
              <w:rPr>
                <w:rFonts w:eastAsia="Calibri"/>
                <w:bCs/>
                <w:sz w:val="24"/>
                <w:szCs w:val="24"/>
              </w:rPr>
              <w:t>е</w:t>
            </w:r>
            <w:proofErr w:type="spellEnd"/>
            <w:r w:rsidRPr="001C53D1">
              <w:rPr>
                <w:rFonts w:eastAsia="Calibri"/>
                <w:bCs/>
                <w:sz w:val="24"/>
                <w:szCs w:val="24"/>
              </w:rPr>
              <w:t>) представление прав ребенка.</w:t>
            </w:r>
          </w:p>
          <w:p w14:paraId="26A8A737" w14:textId="77777777" w:rsidR="00DA5777" w:rsidRPr="001C53D1" w:rsidRDefault="00DA5777" w:rsidP="0044273C">
            <w:pPr>
              <w:ind w:left="376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Дополнительно предоставляются контактные данные родителей (</w:t>
            </w:r>
            <w:r w:rsidR="000A7517">
              <w:rPr>
                <w:rFonts w:eastAsia="Calibri"/>
                <w:bCs/>
                <w:sz w:val="24"/>
                <w:szCs w:val="24"/>
              </w:rPr>
              <w:t xml:space="preserve">иных </w:t>
            </w:r>
            <w:r w:rsidRPr="001C53D1">
              <w:rPr>
                <w:rFonts w:eastAsia="Calibri"/>
                <w:bCs/>
                <w:sz w:val="24"/>
                <w:szCs w:val="24"/>
              </w:rPr>
              <w:t>законных представителей) (телефон, адрес электронной почты (при наличии)).</w:t>
            </w:r>
          </w:p>
        </w:tc>
      </w:tr>
      <w:tr w:rsidR="00DA5777" w:rsidRPr="001E0CF5" w14:paraId="5EE0465C" w14:textId="77777777" w:rsidTr="0044273C">
        <w:tc>
          <w:tcPr>
            <w:tcW w:w="606" w:type="dxa"/>
            <w:shd w:val="clear" w:color="auto" w:fill="auto"/>
          </w:tcPr>
          <w:p w14:paraId="078BBFC5" w14:textId="77777777" w:rsidR="00DA5777" w:rsidRPr="001C53D1" w:rsidRDefault="00DA5777" w:rsidP="004E199E">
            <w:pPr>
              <w:numPr>
                <w:ilvl w:val="0"/>
                <w:numId w:val="2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9673" w:type="dxa"/>
            <w:gridSpan w:val="5"/>
            <w:shd w:val="clear" w:color="auto" w:fill="auto"/>
          </w:tcPr>
          <w:p w14:paraId="17489F44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Персональные данные ребенка, на которого подается заявление о предоставлении услуги:</w:t>
            </w:r>
          </w:p>
          <w:p w14:paraId="5812BE1B" w14:textId="77777777" w:rsidR="00DA5777" w:rsidRPr="001C53D1" w:rsidRDefault="00DA5777" w:rsidP="0044273C">
            <w:pPr>
              <w:ind w:left="234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фамилия, имя, отчество (при наличии);</w:t>
            </w:r>
          </w:p>
          <w:p w14:paraId="6213F9CF" w14:textId="77777777" w:rsidR="00DA5777" w:rsidRPr="001C53D1" w:rsidRDefault="00DA5777" w:rsidP="0044273C">
            <w:pPr>
              <w:ind w:left="234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дата рождения;</w:t>
            </w:r>
          </w:p>
          <w:p w14:paraId="33635889" w14:textId="77777777" w:rsidR="00DA5777" w:rsidRPr="001C53D1" w:rsidRDefault="00DA5777" w:rsidP="0044273C">
            <w:pPr>
              <w:ind w:left="234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реквизиты свидетельства о рождении;</w:t>
            </w:r>
          </w:p>
          <w:p w14:paraId="05484D8D" w14:textId="77777777" w:rsidR="00DA5777" w:rsidRPr="001C53D1" w:rsidRDefault="00DA5777" w:rsidP="0044273C">
            <w:pPr>
              <w:ind w:left="234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адрес места жительства.</w:t>
            </w:r>
          </w:p>
          <w:p w14:paraId="41D3BC2A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При наличии данных о ребенке в профиле заявителя в ЕСИА, данные заполняются автоматически.</w:t>
            </w:r>
          </w:p>
          <w:p w14:paraId="72E67BF5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14:paraId="0F2E6B01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14:paraId="02CBC8BA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A5777" w:rsidRPr="001E0CF5" w14:paraId="2F9CBBF4" w14:textId="77777777" w:rsidTr="0044273C">
        <w:trPr>
          <w:trHeight w:val="2837"/>
        </w:trPr>
        <w:tc>
          <w:tcPr>
            <w:tcW w:w="606" w:type="dxa"/>
            <w:shd w:val="clear" w:color="auto" w:fill="auto"/>
          </w:tcPr>
          <w:p w14:paraId="5CF81981" w14:textId="77777777" w:rsidR="00DA5777" w:rsidRPr="001E0CF5" w:rsidRDefault="00DA5777" w:rsidP="004E199E">
            <w:pPr>
              <w:numPr>
                <w:ilvl w:val="0"/>
                <w:numId w:val="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73" w:type="dxa"/>
            <w:gridSpan w:val="5"/>
            <w:shd w:val="clear" w:color="auto" w:fill="auto"/>
          </w:tcPr>
          <w:p w14:paraId="34F751CA" w14:textId="77777777" w:rsidR="00DA5777" w:rsidRPr="001C53D1" w:rsidRDefault="001C53D1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   </w:t>
            </w:r>
            <w:r w:rsidR="00DA5777" w:rsidRPr="001C53D1">
              <w:rPr>
                <w:rFonts w:eastAsia="Calibri"/>
                <w:bCs/>
                <w:sz w:val="24"/>
                <w:szCs w:val="24"/>
              </w:rPr>
              <w:t>Желаемые параметры зачисления:</w:t>
            </w:r>
          </w:p>
          <w:p w14:paraId="0F0989C1" w14:textId="77777777" w:rsidR="00DA5777" w:rsidRPr="001C53D1" w:rsidRDefault="00DA5777" w:rsidP="0044273C">
            <w:pPr>
              <w:ind w:left="234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Желаемая дата приема;</w:t>
            </w:r>
          </w:p>
          <w:p w14:paraId="7BF65CA5" w14:textId="77777777" w:rsidR="00DA5777" w:rsidRPr="001C53D1" w:rsidRDefault="00DA5777" w:rsidP="0044273C">
            <w:pPr>
              <w:ind w:left="234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язык образования (выбор из списка);</w:t>
            </w:r>
          </w:p>
          <w:p w14:paraId="354D143D" w14:textId="77777777" w:rsidR="00DA5777" w:rsidRPr="001C53D1" w:rsidRDefault="00DA5777" w:rsidP="0044273C">
            <w:pPr>
              <w:ind w:left="234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режим пребывания ребенка в группе (выбор из списка);</w:t>
            </w:r>
          </w:p>
          <w:p w14:paraId="690E2A05" w14:textId="77777777" w:rsidR="00DA5777" w:rsidRPr="001C53D1" w:rsidRDefault="00DA5777" w:rsidP="0044273C">
            <w:pPr>
              <w:ind w:left="234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направленность группы (выбор из списка);</w:t>
            </w:r>
          </w:p>
          <w:p w14:paraId="5F6EF50E" w14:textId="77777777" w:rsidR="00DA5777" w:rsidRPr="00C974B2" w:rsidRDefault="00DA5777" w:rsidP="0044273C">
            <w:pPr>
              <w:ind w:left="234"/>
              <w:jc w:val="both"/>
              <w:rPr>
                <w:rFonts w:eastAsia="Calibri"/>
                <w:bCs/>
                <w:i/>
              </w:rPr>
            </w:pPr>
            <w:r w:rsidRPr="00C974B2">
              <w:rPr>
                <w:i/>
                <w:color w:val="333333"/>
                <w:shd w:val="clear" w:color="auto" w:fill="FFFFFF"/>
              </w:rPr>
              <w:t>Вид компенсирующей группы (выбор из списка при выборе групп компенсирующей направленности)</w:t>
            </w:r>
            <w:r>
              <w:rPr>
                <w:i/>
                <w:color w:val="333333"/>
                <w:shd w:val="clear" w:color="auto" w:fill="FFFFFF"/>
              </w:rPr>
              <w:t>;</w:t>
            </w:r>
          </w:p>
          <w:p w14:paraId="3EBC01DD" w14:textId="77777777" w:rsidR="00DA5777" w:rsidRPr="00C974B2" w:rsidRDefault="00DA5777" w:rsidP="0044273C">
            <w:pPr>
              <w:ind w:left="234"/>
              <w:jc w:val="both"/>
              <w:rPr>
                <w:i/>
                <w:color w:val="333333"/>
                <w:shd w:val="clear" w:color="auto" w:fill="FFFFFF"/>
              </w:rPr>
            </w:pPr>
            <w:r w:rsidRPr="00C974B2">
              <w:rPr>
                <w:i/>
                <w:color w:val="333333"/>
                <w:shd w:val="clear" w:color="auto" w:fill="FFFFFF"/>
              </w:rPr>
              <w:t xml:space="preserve">Реквизиты документа, подтверждающего потребность в </w:t>
            </w:r>
            <w:proofErr w:type="gramStart"/>
            <w:r w:rsidRPr="00C974B2">
              <w:rPr>
                <w:i/>
                <w:color w:val="333333"/>
                <w:shd w:val="clear" w:color="auto" w:fill="FFFFFF"/>
              </w:rPr>
              <w:t>обучении по</w:t>
            </w:r>
            <w:proofErr w:type="gramEnd"/>
            <w:r w:rsidRPr="00C974B2">
              <w:rPr>
                <w:i/>
                <w:color w:val="333333"/>
                <w:shd w:val="clear" w:color="auto" w:fill="FFFFFF"/>
              </w:rPr>
              <w:t xml:space="preserve"> адаптированной программе (при наличии)</w:t>
            </w:r>
            <w:r>
              <w:rPr>
                <w:i/>
                <w:color w:val="333333"/>
                <w:shd w:val="clear" w:color="auto" w:fill="FFFFFF"/>
              </w:rPr>
              <w:t>;</w:t>
            </w:r>
          </w:p>
          <w:p w14:paraId="4DA044B7" w14:textId="77777777" w:rsidR="00DA5777" w:rsidRPr="00C974B2" w:rsidRDefault="00DA5777" w:rsidP="0044273C">
            <w:pPr>
              <w:ind w:left="234"/>
              <w:jc w:val="both"/>
              <w:rPr>
                <w:i/>
                <w:color w:val="333333"/>
                <w:shd w:val="clear" w:color="auto" w:fill="FFFFFF"/>
              </w:rPr>
            </w:pPr>
            <w:r w:rsidRPr="00C974B2">
              <w:rPr>
                <w:i/>
                <w:color w:val="333333"/>
                <w:shd w:val="clear" w:color="auto" w:fill="FFFFFF"/>
              </w:rPr>
              <w:t>Профиль оздоровительной группы (выбор из списка при выборе групп оздоровительной направленности)</w:t>
            </w:r>
          </w:p>
          <w:p w14:paraId="1878FA9F" w14:textId="77777777" w:rsidR="00DA5777" w:rsidRPr="00C974B2" w:rsidRDefault="00DA5777" w:rsidP="0044273C">
            <w:pPr>
              <w:ind w:left="234"/>
              <w:jc w:val="both"/>
              <w:rPr>
                <w:rFonts w:eastAsia="Calibri"/>
                <w:bCs/>
              </w:rPr>
            </w:pPr>
            <w:proofErr w:type="gramStart"/>
            <w:r w:rsidRPr="00C974B2">
              <w:rPr>
                <w:i/>
                <w:color w:val="333333"/>
                <w:shd w:val="clear" w:color="auto" w:fill="FFFFFF"/>
              </w:rPr>
              <w:t>Реквизиты документа, подтверждающего потребность в оздоровительной группы (при наличии)</w:t>
            </w:r>
            <w:r>
              <w:rPr>
                <w:i/>
                <w:color w:val="333333"/>
                <w:shd w:val="clear" w:color="auto" w:fill="FFFFFF"/>
              </w:rPr>
              <w:t>.</w:t>
            </w:r>
            <w:proofErr w:type="gramEnd"/>
          </w:p>
          <w:p w14:paraId="74336CF1" w14:textId="77777777" w:rsidR="00DA5777" w:rsidRPr="001C53D1" w:rsidRDefault="00DA5777" w:rsidP="0044273C">
            <w:pPr>
              <w:ind w:left="234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В случае выбора оздоровительной или компенсирующей группы 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выдавшей; реквизиты заключения психолого-медико-педагогической комиссии (при необходимости). 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выдавшей; образовательные организации для приема (предоставляется по выбору согласно приложению к административному регламенту в соответствии с закреплением территорий за определенными образовательными организациями)</w:t>
            </w:r>
          </w:p>
          <w:tbl>
            <w:tblPr>
              <w:tblW w:w="9225" w:type="dxa"/>
              <w:tblInd w:w="2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47"/>
              <w:gridCol w:w="6478"/>
            </w:tblGrid>
            <w:tr w:rsidR="00DA5777" w:rsidRPr="00C974B2" w14:paraId="0595E712" w14:textId="77777777" w:rsidTr="0044273C">
              <w:tc>
                <w:tcPr>
                  <w:tcW w:w="0" w:type="auto"/>
                  <w:shd w:val="clear" w:color="auto" w:fill="FFFFFF"/>
                  <w:hideMark/>
                </w:tcPr>
                <w:p w14:paraId="73E748D1" w14:textId="77777777" w:rsidR="00DA5777" w:rsidRPr="00C974B2" w:rsidRDefault="00DA5777" w:rsidP="0044273C">
                  <w:pPr>
                    <w:rPr>
                      <w:i/>
                      <w:color w:val="333333"/>
                    </w:rPr>
                  </w:pPr>
                  <w:r w:rsidRPr="00C974B2">
                    <w:rPr>
                      <w:i/>
                      <w:color w:val="333333"/>
                    </w:rPr>
                    <w:t>Перечень дошкольных образовательных организаций, выбранных для приема</w:t>
                  </w:r>
                </w:p>
              </w:tc>
              <w:tc>
                <w:tcPr>
                  <w:tcW w:w="6478" w:type="dxa"/>
                  <w:shd w:val="clear" w:color="auto" w:fill="FFFFFF"/>
                  <w:hideMark/>
                </w:tcPr>
                <w:p w14:paraId="0AE17017" w14:textId="77777777" w:rsidR="00DA5777" w:rsidRPr="00C974B2" w:rsidRDefault="00DA5777" w:rsidP="0044273C">
                  <w:pPr>
                    <w:rPr>
                      <w:i/>
                      <w:color w:val="333333"/>
                    </w:rPr>
                  </w:pPr>
                  <w:r w:rsidRPr="00C974B2">
                    <w:rPr>
                      <w:i/>
                      <w:color w:val="333333"/>
                    </w:rPr>
                    <w:t>множественный в</w:t>
                  </w:r>
                  <w:r>
                    <w:rPr>
                      <w:i/>
                      <w:color w:val="333333"/>
                    </w:rPr>
                    <w:t xml:space="preserve">ыбор из списка </w:t>
                  </w:r>
                  <w:r w:rsidRPr="00C974B2">
                    <w:rPr>
                      <w:i/>
                      <w:color w:val="333333"/>
                    </w:rPr>
                    <w:t>муниципальных образовательных организаций,  отнесенных к адресу проживания ребенка, с указанием порядка приоритетности выбранных дошкольных образовательных организаций</w:t>
                  </w:r>
                </w:p>
              </w:tc>
            </w:tr>
          </w:tbl>
          <w:p w14:paraId="62CE404E" w14:textId="77777777" w:rsidR="00DA5777" w:rsidRPr="00C974B2" w:rsidRDefault="00DA5777" w:rsidP="0044273C">
            <w:pPr>
              <w:ind w:left="376"/>
              <w:jc w:val="both"/>
              <w:rPr>
                <w:rFonts w:eastAsia="Calibri"/>
                <w:bCs/>
                <w:sz w:val="10"/>
                <w:szCs w:val="10"/>
              </w:rPr>
            </w:pPr>
          </w:p>
          <w:tbl>
            <w:tblPr>
              <w:tblW w:w="9225" w:type="dxa"/>
              <w:tblInd w:w="2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67"/>
              <w:gridCol w:w="1958"/>
            </w:tblGrid>
            <w:tr w:rsidR="00DA5777" w:rsidRPr="00C974B2" w14:paraId="0A521377" w14:textId="77777777" w:rsidTr="0044273C">
              <w:tc>
                <w:tcPr>
                  <w:tcW w:w="7267" w:type="dxa"/>
                  <w:shd w:val="clear" w:color="auto" w:fill="FFFFFF"/>
                  <w:hideMark/>
                </w:tcPr>
                <w:p w14:paraId="1D85D4F8" w14:textId="77777777" w:rsidR="00DA5777" w:rsidRPr="00C974B2" w:rsidRDefault="00DA5777" w:rsidP="0044273C">
                  <w:pPr>
                    <w:rPr>
                      <w:i/>
                      <w:color w:val="333333"/>
                    </w:rPr>
                  </w:pPr>
                  <w:r w:rsidRPr="00C974B2">
                    <w:rPr>
                      <w:i/>
                      <w:color w:val="333333"/>
                    </w:rPr>
                    <w:t>Согласие на направление в другие дошкольные образовательные организации вне перечня дошкольных образовательных организаций, выбранных для приема, если нет мест в выбранных дошкольных образовательных организациях</w:t>
                  </w:r>
                </w:p>
              </w:tc>
              <w:tc>
                <w:tcPr>
                  <w:tcW w:w="1958" w:type="dxa"/>
                  <w:shd w:val="clear" w:color="auto" w:fill="FFFFFF"/>
                  <w:hideMark/>
                </w:tcPr>
                <w:p w14:paraId="3247DF66" w14:textId="77777777" w:rsidR="00DA5777" w:rsidRPr="00C974B2" w:rsidRDefault="00DA5777" w:rsidP="0044273C">
                  <w:pPr>
                    <w:rPr>
                      <w:i/>
                      <w:color w:val="333333"/>
                    </w:rPr>
                  </w:pPr>
                  <w:r w:rsidRPr="00C974B2">
                    <w:rPr>
                      <w:i/>
                      <w:color w:val="333333"/>
                    </w:rPr>
                    <w:t xml:space="preserve"> </w:t>
                  </w:r>
                  <w:r>
                    <w:rPr>
                      <w:i/>
                      <w:color w:val="333333"/>
                    </w:rPr>
                    <w:t>«</w:t>
                  </w:r>
                  <w:r w:rsidRPr="00C974B2">
                    <w:rPr>
                      <w:i/>
                      <w:color w:val="333333"/>
                    </w:rPr>
                    <w:t>Да</w:t>
                  </w:r>
                  <w:proofErr w:type="gramStart"/>
                  <w:r w:rsidRPr="00C974B2">
                    <w:rPr>
                      <w:i/>
                      <w:color w:val="333333"/>
                    </w:rPr>
                    <w:t>/Н</w:t>
                  </w:r>
                  <w:proofErr w:type="gramEnd"/>
                  <w:r w:rsidRPr="00C974B2">
                    <w:rPr>
                      <w:i/>
                      <w:color w:val="333333"/>
                    </w:rPr>
                    <w:t>ет</w:t>
                  </w:r>
                  <w:r>
                    <w:rPr>
                      <w:i/>
                      <w:color w:val="333333"/>
                    </w:rPr>
                    <w:t>»</w:t>
                  </w:r>
                </w:p>
              </w:tc>
            </w:tr>
          </w:tbl>
          <w:p w14:paraId="09C173AE" w14:textId="77777777" w:rsidR="00DA5777" w:rsidRPr="008D5919" w:rsidRDefault="00DA5777" w:rsidP="0044273C">
            <w:pPr>
              <w:ind w:left="376"/>
              <w:jc w:val="both"/>
              <w:rPr>
                <w:rFonts w:eastAsia="Calibri"/>
                <w:bCs/>
                <w:sz w:val="10"/>
                <w:szCs w:val="10"/>
              </w:rPr>
            </w:pPr>
          </w:p>
          <w:tbl>
            <w:tblPr>
              <w:tblW w:w="9446" w:type="dxa"/>
              <w:tblInd w:w="2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67"/>
              <w:gridCol w:w="2179"/>
            </w:tblGrid>
            <w:tr w:rsidR="00DA5777" w:rsidRPr="00C974B2" w14:paraId="63356CE1" w14:textId="77777777" w:rsidTr="0044273C">
              <w:tc>
                <w:tcPr>
                  <w:tcW w:w="7267" w:type="dxa"/>
                  <w:shd w:val="clear" w:color="auto" w:fill="FFFFFF"/>
                  <w:hideMark/>
                </w:tcPr>
                <w:p w14:paraId="5D7F9D92" w14:textId="77777777" w:rsidR="00DA5777" w:rsidRPr="00C974B2" w:rsidRDefault="00DA5777" w:rsidP="0044273C">
                  <w:pPr>
                    <w:rPr>
                      <w:i/>
                      <w:color w:val="333333"/>
                    </w:rPr>
                  </w:pPr>
                  <w:r w:rsidRPr="00C974B2">
                    <w:rPr>
                      <w:i/>
                      <w:color w:val="333333"/>
                    </w:rPr>
                    <w:t>Согласие на общеразвивающую группу</w:t>
                  </w:r>
                </w:p>
              </w:tc>
              <w:tc>
                <w:tcPr>
                  <w:tcW w:w="2179" w:type="dxa"/>
                  <w:shd w:val="clear" w:color="auto" w:fill="FFFFFF"/>
                  <w:hideMark/>
                </w:tcPr>
                <w:p w14:paraId="03CCCF32" w14:textId="77777777" w:rsidR="00DA5777" w:rsidRPr="00C974B2" w:rsidRDefault="00DA5777" w:rsidP="0044273C">
                  <w:pPr>
                    <w:rPr>
                      <w:i/>
                      <w:color w:val="333333"/>
                    </w:rPr>
                  </w:pPr>
                  <w:r w:rsidRPr="00C974B2">
                    <w:rPr>
                      <w:i/>
                      <w:color w:val="333333"/>
                    </w:rPr>
                    <w:t xml:space="preserve"> </w:t>
                  </w:r>
                  <w:r>
                    <w:rPr>
                      <w:i/>
                      <w:color w:val="333333"/>
                    </w:rPr>
                    <w:t>«</w:t>
                  </w:r>
                  <w:r w:rsidRPr="00C974B2">
                    <w:rPr>
                      <w:i/>
                      <w:color w:val="333333"/>
                    </w:rPr>
                    <w:t>Да</w:t>
                  </w:r>
                  <w:proofErr w:type="gramStart"/>
                  <w:r w:rsidRPr="00C974B2">
                    <w:rPr>
                      <w:i/>
                      <w:color w:val="333333"/>
                    </w:rPr>
                    <w:t>/Н</w:t>
                  </w:r>
                  <w:proofErr w:type="gramEnd"/>
                  <w:r w:rsidRPr="00C974B2">
                    <w:rPr>
                      <w:i/>
                      <w:color w:val="333333"/>
                    </w:rPr>
                    <w:t>ет</w:t>
                  </w:r>
                  <w:r>
                    <w:rPr>
                      <w:i/>
                      <w:color w:val="333333"/>
                    </w:rPr>
                    <w:t>»</w:t>
                  </w:r>
                </w:p>
              </w:tc>
            </w:tr>
            <w:tr w:rsidR="00DA5777" w:rsidRPr="00C974B2" w14:paraId="0ACEC91C" w14:textId="77777777" w:rsidTr="0044273C">
              <w:tc>
                <w:tcPr>
                  <w:tcW w:w="7267" w:type="dxa"/>
                  <w:shd w:val="clear" w:color="auto" w:fill="FFFFFF"/>
                  <w:hideMark/>
                </w:tcPr>
                <w:p w14:paraId="139EEB07" w14:textId="77777777" w:rsidR="00DA5777" w:rsidRPr="00C974B2" w:rsidRDefault="00DA5777" w:rsidP="0044273C">
                  <w:pPr>
                    <w:rPr>
                      <w:i/>
                      <w:color w:val="333333"/>
                    </w:rPr>
                  </w:pPr>
                  <w:r w:rsidRPr="00C974B2">
                    <w:rPr>
                      <w:i/>
                      <w:color w:val="333333"/>
                    </w:rPr>
                    <w:t>Согласие на группу присмотра и ухода</w:t>
                  </w:r>
                </w:p>
              </w:tc>
              <w:tc>
                <w:tcPr>
                  <w:tcW w:w="2179" w:type="dxa"/>
                  <w:shd w:val="clear" w:color="auto" w:fill="FFFFFF"/>
                  <w:hideMark/>
                </w:tcPr>
                <w:p w14:paraId="52AB259D" w14:textId="77777777" w:rsidR="00DA5777" w:rsidRPr="00C974B2" w:rsidRDefault="00DA5777" w:rsidP="0044273C">
                  <w:pPr>
                    <w:rPr>
                      <w:i/>
                      <w:color w:val="333333"/>
                    </w:rPr>
                  </w:pPr>
                  <w:r>
                    <w:rPr>
                      <w:i/>
                      <w:color w:val="333333"/>
                    </w:rPr>
                    <w:t xml:space="preserve"> «Да</w:t>
                  </w:r>
                  <w:proofErr w:type="gramStart"/>
                  <w:r>
                    <w:rPr>
                      <w:i/>
                      <w:color w:val="333333"/>
                    </w:rPr>
                    <w:t>/Н</w:t>
                  </w:r>
                  <w:proofErr w:type="gramEnd"/>
                  <w:r>
                    <w:rPr>
                      <w:i/>
                      <w:color w:val="333333"/>
                    </w:rPr>
                    <w:t>ет»</w:t>
                  </w:r>
                </w:p>
              </w:tc>
            </w:tr>
            <w:tr w:rsidR="00DA5777" w:rsidRPr="00C974B2" w14:paraId="19EDAD41" w14:textId="77777777" w:rsidTr="0044273C">
              <w:tc>
                <w:tcPr>
                  <w:tcW w:w="7267" w:type="dxa"/>
                  <w:shd w:val="clear" w:color="auto" w:fill="FFFFFF"/>
                  <w:hideMark/>
                </w:tcPr>
                <w:p w14:paraId="3A05FF2E" w14:textId="77777777" w:rsidR="00DA5777" w:rsidRPr="00C974B2" w:rsidRDefault="00DA5777" w:rsidP="0044273C">
                  <w:pPr>
                    <w:rPr>
                      <w:i/>
                      <w:color w:val="333333"/>
                    </w:rPr>
                  </w:pPr>
                  <w:r w:rsidRPr="00C974B2">
                    <w:rPr>
                      <w:i/>
                      <w:color w:val="333333"/>
                    </w:rPr>
                    <w:t>Согласие на кратковременный режим пребывания</w:t>
                  </w:r>
                </w:p>
              </w:tc>
              <w:tc>
                <w:tcPr>
                  <w:tcW w:w="2179" w:type="dxa"/>
                  <w:shd w:val="clear" w:color="auto" w:fill="FFFFFF"/>
                  <w:hideMark/>
                </w:tcPr>
                <w:p w14:paraId="131B508B" w14:textId="77777777" w:rsidR="00DA5777" w:rsidRPr="00C974B2" w:rsidRDefault="00DA5777" w:rsidP="0044273C">
                  <w:pPr>
                    <w:rPr>
                      <w:i/>
                      <w:color w:val="333333"/>
                    </w:rPr>
                  </w:pPr>
                  <w:r>
                    <w:rPr>
                      <w:i/>
                      <w:color w:val="333333"/>
                    </w:rPr>
                    <w:t xml:space="preserve"> «</w:t>
                  </w:r>
                  <w:r w:rsidRPr="00C974B2">
                    <w:rPr>
                      <w:i/>
                      <w:color w:val="333333"/>
                    </w:rPr>
                    <w:t>Да</w:t>
                  </w:r>
                  <w:proofErr w:type="gramStart"/>
                  <w:r w:rsidRPr="00C974B2">
                    <w:rPr>
                      <w:i/>
                      <w:color w:val="333333"/>
                    </w:rPr>
                    <w:t>/Н</w:t>
                  </w:r>
                  <w:proofErr w:type="gramEnd"/>
                  <w:r w:rsidRPr="00C974B2">
                    <w:rPr>
                      <w:i/>
                      <w:color w:val="333333"/>
                    </w:rPr>
                    <w:t>ет</w:t>
                  </w:r>
                  <w:r>
                    <w:rPr>
                      <w:i/>
                      <w:color w:val="333333"/>
                    </w:rPr>
                    <w:t>»</w:t>
                  </w:r>
                </w:p>
              </w:tc>
            </w:tr>
            <w:tr w:rsidR="00DA5777" w:rsidRPr="00C974B2" w14:paraId="0D6FB50D" w14:textId="77777777" w:rsidTr="0044273C">
              <w:tc>
                <w:tcPr>
                  <w:tcW w:w="7267" w:type="dxa"/>
                  <w:shd w:val="clear" w:color="auto" w:fill="FFFFFF"/>
                  <w:hideMark/>
                </w:tcPr>
                <w:p w14:paraId="4E1C5866" w14:textId="77777777" w:rsidR="00DA5777" w:rsidRPr="00C974B2" w:rsidRDefault="00DA5777" w:rsidP="0044273C">
                  <w:pPr>
                    <w:rPr>
                      <w:i/>
                      <w:color w:val="333333"/>
                    </w:rPr>
                  </w:pPr>
                  <w:r w:rsidRPr="00C974B2">
                    <w:rPr>
                      <w:i/>
                      <w:color w:val="333333"/>
                    </w:rPr>
                    <w:t xml:space="preserve">Согласие на </w:t>
                  </w:r>
                  <w:proofErr w:type="gramStart"/>
                  <w:r w:rsidRPr="00C974B2">
                    <w:rPr>
                      <w:i/>
                      <w:color w:val="333333"/>
                    </w:rPr>
                    <w:t>группу полного дня</w:t>
                  </w:r>
                  <w:proofErr w:type="gramEnd"/>
                </w:p>
              </w:tc>
              <w:tc>
                <w:tcPr>
                  <w:tcW w:w="2179" w:type="dxa"/>
                  <w:shd w:val="clear" w:color="auto" w:fill="FFFFFF"/>
                  <w:hideMark/>
                </w:tcPr>
                <w:p w14:paraId="30782D54" w14:textId="77777777" w:rsidR="00DA5777" w:rsidRPr="00C974B2" w:rsidRDefault="00DA5777" w:rsidP="0044273C">
                  <w:pPr>
                    <w:rPr>
                      <w:i/>
                      <w:color w:val="333333"/>
                    </w:rPr>
                  </w:pPr>
                  <w:r>
                    <w:rPr>
                      <w:i/>
                      <w:color w:val="333333"/>
                    </w:rPr>
                    <w:t xml:space="preserve"> «</w:t>
                  </w:r>
                  <w:r w:rsidRPr="00C974B2">
                    <w:rPr>
                      <w:i/>
                      <w:color w:val="333333"/>
                    </w:rPr>
                    <w:t>Да</w:t>
                  </w:r>
                  <w:proofErr w:type="gramStart"/>
                  <w:r w:rsidRPr="00C974B2">
                    <w:rPr>
                      <w:i/>
                      <w:color w:val="333333"/>
                    </w:rPr>
                    <w:t>/Н</w:t>
                  </w:r>
                  <w:proofErr w:type="gramEnd"/>
                  <w:r w:rsidRPr="00C974B2">
                    <w:rPr>
                      <w:i/>
                      <w:color w:val="333333"/>
                    </w:rPr>
                    <w:t>ет</w:t>
                  </w:r>
                  <w:r>
                    <w:rPr>
                      <w:i/>
                      <w:color w:val="333333"/>
                    </w:rPr>
                    <w:t>»</w:t>
                  </w:r>
                </w:p>
              </w:tc>
            </w:tr>
          </w:tbl>
          <w:p w14:paraId="11817CC8" w14:textId="77777777" w:rsidR="00DA5777" w:rsidRPr="001E0CF5" w:rsidRDefault="00DA5777" w:rsidP="0044273C">
            <w:pPr>
              <w:ind w:left="376"/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</w:tr>
      <w:tr w:rsidR="00DA5777" w:rsidRPr="001E0CF5" w14:paraId="3E299895" w14:textId="77777777" w:rsidTr="0044273C">
        <w:tc>
          <w:tcPr>
            <w:tcW w:w="606" w:type="dxa"/>
            <w:shd w:val="clear" w:color="auto" w:fill="auto"/>
          </w:tcPr>
          <w:p w14:paraId="2AE35B6E" w14:textId="77777777" w:rsidR="00DA5777" w:rsidRPr="001E0CF5" w:rsidRDefault="00DA5777" w:rsidP="004E199E">
            <w:pPr>
              <w:numPr>
                <w:ilvl w:val="0"/>
                <w:numId w:val="2"/>
              </w:numPr>
              <w:jc w:val="both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4256" w:type="dxa"/>
            <w:shd w:val="clear" w:color="auto" w:fill="auto"/>
          </w:tcPr>
          <w:p w14:paraId="6F3751FE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Есть ли у Вас другие дети (брат</w:t>
            </w:r>
            <w:proofErr w:type="gramStart"/>
            <w:r w:rsidRPr="001C53D1">
              <w:rPr>
                <w:rFonts w:eastAsia="Calibri"/>
                <w:bCs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1C53D1">
              <w:rPr>
                <w:rFonts w:eastAsia="Calibri"/>
                <w:bCs/>
                <w:sz w:val="24"/>
                <w:szCs w:val="24"/>
              </w:rPr>
              <w:t>ья</w:t>
            </w:r>
            <w:proofErr w:type="spellEnd"/>
            <w:r w:rsidRPr="001C53D1">
              <w:rPr>
                <w:rFonts w:eastAsia="Calibri"/>
                <w:bCs/>
                <w:sz w:val="24"/>
                <w:szCs w:val="24"/>
              </w:rPr>
              <w:t>) или сестра (-ы) ребенка, которому требуется место), которые уже обучаются в выбранных для приема образовательных организациях?</w:t>
            </w:r>
          </w:p>
        </w:tc>
        <w:tc>
          <w:tcPr>
            <w:tcW w:w="2311" w:type="dxa"/>
            <w:gridSpan w:val="2"/>
            <w:shd w:val="clear" w:color="auto" w:fill="auto"/>
          </w:tcPr>
          <w:p w14:paraId="38515E9B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Да</w:t>
            </w:r>
          </w:p>
        </w:tc>
        <w:tc>
          <w:tcPr>
            <w:tcW w:w="3106" w:type="dxa"/>
            <w:gridSpan w:val="2"/>
            <w:shd w:val="clear" w:color="auto" w:fill="auto"/>
          </w:tcPr>
          <w:p w14:paraId="24A7385A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Нет</w:t>
            </w:r>
          </w:p>
        </w:tc>
      </w:tr>
      <w:tr w:rsidR="00DA5777" w:rsidRPr="001E0CF5" w14:paraId="1DEBE0DE" w14:textId="77777777" w:rsidTr="0044273C">
        <w:trPr>
          <w:trHeight w:val="936"/>
        </w:trPr>
        <w:tc>
          <w:tcPr>
            <w:tcW w:w="10279" w:type="dxa"/>
            <w:gridSpan w:val="6"/>
            <w:shd w:val="clear" w:color="auto" w:fill="auto"/>
          </w:tcPr>
          <w:p w14:paraId="5CCF5555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Если ДА, то укажите их ФИО и наименование организации, в которой он (она, они) обучаются.</w:t>
            </w:r>
          </w:p>
          <w:p w14:paraId="1909897B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Если НЕТ, переход к шагу № 5</w:t>
            </w:r>
          </w:p>
        </w:tc>
      </w:tr>
      <w:tr w:rsidR="00DA5777" w:rsidRPr="001E0CF5" w14:paraId="28782E7B" w14:textId="77777777" w:rsidTr="0044273C">
        <w:trPr>
          <w:trHeight w:val="340"/>
        </w:trPr>
        <w:tc>
          <w:tcPr>
            <w:tcW w:w="606" w:type="dxa"/>
            <w:shd w:val="clear" w:color="auto" w:fill="auto"/>
          </w:tcPr>
          <w:p w14:paraId="7D1E6C6D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5.</w:t>
            </w:r>
          </w:p>
        </w:tc>
        <w:tc>
          <w:tcPr>
            <w:tcW w:w="4283" w:type="dxa"/>
            <w:gridSpan w:val="2"/>
            <w:shd w:val="clear" w:color="auto" w:fill="auto"/>
          </w:tcPr>
          <w:p w14:paraId="13329241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proofErr w:type="gramStart"/>
            <w:r w:rsidRPr="001C53D1">
              <w:rPr>
                <w:rFonts w:eastAsia="Calibri"/>
                <w:bCs/>
                <w:sz w:val="24"/>
                <w:szCs w:val="24"/>
              </w:rPr>
              <w:t>Есть ли у Вас право на специальные меры поддержки (право</w:t>
            </w:r>
            <w:proofErr w:type="gramEnd"/>
          </w:p>
          <w:p w14:paraId="16217672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на внеочередное или первоочередное зачисление)</w:t>
            </w:r>
          </w:p>
        </w:tc>
        <w:tc>
          <w:tcPr>
            <w:tcW w:w="2438" w:type="dxa"/>
            <w:gridSpan w:val="2"/>
            <w:shd w:val="clear" w:color="auto" w:fill="auto"/>
          </w:tcPr>
          <w:p w14:paraId="1CC9BB0C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Да</w:t>
            </w:r>
          </w:p>
        </w:tc>
        <w:tc>
          <w:tcPr>
            <w:tcW w:w="2952" w:type="dxa"/>
            <w:shd w:val="clear" w:color="auto" w:fill="auto"/>
          </w:tcPr>
          <w:p w14:paraId="021987B7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rFonts w:eastAsia="Calibri"/>
                <w:bCs/>
                <w:sz w:val="24"/>
                <w:szCs w:val="24"/>
              </w:rPr>
              <w:t>Нет</w:t>
            </w:r>
          </w:p>
        </w:tc>
      </w:tr>
      <w:tr w:rsidR="00DA5777" w:rsidRPr="001E0CF5" w14:paraId="689DB019" w14:textId="77777777" w:rsidTr="0044273C">
        <w:trPr>
          <w:trHeight w:val="1124"/>
        </w:trPr>
        <w:tc>
          <w:tcPr>
            <w:tcW w:w="10279" w:type="dxa"/>
            <w:gridSpan w:val="6"/>
            <w:shd w:val="clear" w:color="auto" w:fill="auto"/>
          </w:tcPr>
          <w:p w14:paraId="259BE49A" w14:textId="77777777" w:rsidR="00DA5777" w:rsidRPr="001C53D1" w:rsidRDefault="00DA5777" w:rsidP="0044273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C53D1">
              <w:rPr>
                <w:sz w:val="24"/>
                <w:szCs w:val="24"/>
              </w:rPr>
              <w:t xml:space="preserve"> </w:t>
            </w:r>
            <w:r w:rsidRPr="001C53D1">
              <w:rPr>
                <w:rFonts w:eastAsia="Calibri"/>
                <w:bCs/>
                <w:sz w:val="24"/>
                <w:szCs w:val="24"/>
              </w:rPr>
              <w:t>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выдавшей.</w:t>
            </w:r>
          </w:p>
        </w:tc>
      </w:tr>
    </w:tbl>
    <w:p w14:paraId="0479AC37" w14:textId="77777777" w:rsidR="000A40B5" w:rsidRDefault="000A40B5" w:rsidP="00DA5777">
      <w:pPr>
        <w:pStyle w:val="aff6"/>
        <w:jc w:val="right"/>
        <w:rPr>
          <w:rFonts w:ascii="Times New Roman" w:hAnsi="Times New Roman"/>
          <w:b w:val="0"/>
          <w:sz w:val="28"/>
          <w:szCs w:val="28"/>
        </w:rPr>
        <w:sectPr w:rsidR="000A40B5" w:rsidSect="0044273C">
          <w:pgSz w:w="11906" w:h="16838"/>
          <w:pgMar w:top="1134" w:right="850" w:bottom="1134" w:left="1701" w:header="425" w:footer="709" w:gutter="0"/>
          <w:pgNumType w:start="1"/>
          <w:cols w:space="708"/>
          <w:titlePg/>
          <w:docGrid w:linePitch="360"/>
        </w:sectPr>
      </w:pPr>
    </w:p>
    <w:p w14:paraId="4AD07A7E" w14:textId="77777777" w:rsidR="00DA5777" w:rsidRPr="000E1590" w:rsidRDefault="00DA5777" w:rsidP="000A40B5">
      <w:pPr>
        <w:pStyle w:val="aff6"/>
        <w:spacing w:before="0" w:after="0"/>
        <w:ind w:firstLine="6237"/>
        <w:jc w:val="left"/>
        <w:rPr>
          <w:rFonts w:ascii="Times New Roman" w:hAnsi="Times New Roman"/>
          <w:b w:val="0"/>
          <w:sz w:val="28"/>
          <w:szCs w:val="28"/>
        </w:rPr>
      </w:pPr>
      <w:r w:rsidRPr="00E514F2"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 w:val="0"/>
          <w:sz w:val="28"/>
          <w:szCs w:val="28"/>
        </w:rPr>
        <w:t>3</w:t>
      </w:r>
    </w:p>
    <w:p w14:paraId="3AF81CAC" w14:textId="77777777" w:rsidR="00DA5777" w:rsidRDefault="000A40B5" w:rsidP="000A40B5">
      <w:pPr>
        <w:widowControl w:val="0"/>
        <w:tabs>
          <w:tab w:val="left" w:pos="567"/>
        </w:tabs>
        <w:ind w:firstLine="6237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DA5777">
        <w:rPr>
          <w:sz w:val="28"/>
          <w:szCs w:val="28"/>
        </w:rPr>
        <w:t>адм</w:t>
      </w:r>
      <w:r w:rsidR="00DA5777" w:rsidRPr="00E514F2">
        <w:rPr>
          <w:sz w:val="28"/>
          <w:szCs w:val="28"/>
        </w:rPr>
        <w:t xml:space="preserve">инистративному </w:t>
      </w:r>
    </w:p>
    <w:p w14:paraId="5B70D7B6" w14:textId="77777777" w:rsidR="00DA5777" w:rsidRPr="00E514F2" w:rsidRDefault="00DA5777" w:rsidP="000A40B5">
      <w:pPr>
        <w:widowControl w:val="0"/>
        <w:tabs>
          <w:tab w:val="left" w:pos="567"/>
        </w:tabs>
        <w:ind w:firstLine="6237"/>
        <w:rPr>
          <w:sz w:val="28"/>
          <w:szCs w:val="28"/>
        </w:rPr>
      </w:pPr>
      <w:r w:rsidRPr="00E514F2">
        <w:rPr>
          <w:sz w:val="28"/>
          <w:szCs w:val="28"/>
        </w:rPr>
        <w:t>регламенту</w:t>
      </w:r>
    </w:p>
    <w:p w14:paraId="13104A2B" w14:textId="77777777" w:rsidR="00DA5777" w:rsidRDefault="00DA5777" w:rsidP="00DA5777">
      <w:pPr>
        <w:ind w:right="-2" w:firstLine="6237"/>
        <w:jc w:val="center"/>
        <w:rPr>
          <w:b/>
          <w:bCs/>
          <w:color w:val="000000"/>
        </w:rPr>
      </w:pPr>
    </w:p>
    <w:p w14:paraId="72FA206B" w14:textId="77777777" w:rsidR="00DA5777" w:rsidRDefault="00DA5777" w:rsidP="00DA5777">
      <w:pPr>
        <w:ind w:right="-2"/>
        <w:jc w:val="center"/>
        <w:rPr>
          <w:b/>
          <w:bCs/>
          <w:color w:val="000000"/>
        </w:rPr>
      </w:pPr>
    </w:p>
    <w:p w14:paraId="00BAB00C" w14:textId="77777777" w:rsidR="001C53D1" w:rsidRDefault="001C53D1" w:rsidP="00DA5777">
      <w:pPr>
        <w:ind w:right="-2"/>
        <w:jc w:val="center"/>
        <w:rPr>
          <w:b/>
          <w:bCs/>
          <w:color w:val="000000"/>
          <w:sz w:val="24"/>
          <w:szCs w:val="24"/>
        </w:rPr>
      </w:pPr>
    </w:p>
    <w:p w14:paraId="1500638D" w14:textId="77777777" w:rsidR="00DA5777" w:rsidRPr="001C53D1" w:rsidRDefault="00DA5777" w:rsidP="00DA5777">
      <w:pPr>
        <w:ind w:right="-2"/>
        <w:jc w:val="center"/>
        <w:rPr>
          <w:b/>
          <w:bCs/>
          <w:color w:val="000000"/>
          <w:sz w:val="24"/>
          <w:szCs w:val="24"/>
        </w:rPr>
      </w:pPr>
      <w:r w:rsidRPr="001C53D1">
        <w:rPr>
          <w:b/>
          <w:bCs/>
          <w:color w:val="000000"/>
          <w:sz w:val="24"/>
          <w:szCs w:val="24"/>
        </w:rPr>
        <w:t>ЗАЯВЛЕНИЕ</w:t>
      </w:r>
    </w:p>
    <w:p w14:paraId="4AF7CBA0" w14:textId="77777777" w:rsidR="00DA5777" w:rsidRPr="001C53D1" w:rsidRDefault="00DA5777" w:rsidP="00DA5777">
      <w:pPr>
        <w:ind w:right="-2"/>
        <w:jc w:val="center"/>
        <w:rPr>
          <w:b/>
          <w:bCs/>
          <w:color w:val="000000"/>
          <w:sz w:val="24"/>
          <w:szCs w:val="24"/>
        </w:rPr>
      </w:pPr>
      <w:r w:rsidRPr="001C53D1">
        <w:rPr>
          <w:b/>
          <w:bCs/>
          <w:color w:val="000000"/>
          <w:sz w:val="24"/>
          <w:szCs w:val="24"/>
        </w:rPr>
        <w:t>о предоставлении муниципальной услуги на бумажном носителе</w:t>
      </w:r>
    </w:p>
    <w:p w14:paraId="1F4B8F55" w14:textId="77777777" w:rsidR="00DA5777" w:rsidRPr="001C53D1" w:rsidRDefault="00DA5777" w:rsidP="00DA5777">
      <w:pPr>
        <w:ind w:firstLine="708"/>
        <w:jc w:val="both"/>
        <w:rPr>
          <w:bCs/>
          <w:sz w:val="24"/>
          <w:szCs w:val="24"/>
        </w:rPr>
      </w:pPr>
    </w:p>
    <w:p w14:paraId="30C675B7" w14:textId="77777777" w:rsidR="00DA5777" w:rsidRPr="001C53D1" w:rsidRDefault="00DA5777" w:rsidP="001C53D1">
      <w:pPr>
        <w:ind w:firstLine="708"/>
        <w:jc w:val="both"/>
        <w:rPr>
          <w:bCs/>
          <w:i/>
          <w:iCs/>
          <w:sz w:val="24"/>
          <w:szCs w:val="24"/>
        </w:rPr>
      </w:pPr>
      <w:proofErr w:type="gramStart"/>
      <w:r w:rsidRPr="001C53D1">
        <w:rPr>
          <w:bCs/>
          <w:sz w:val="24"/>
          <w:szCs w:val="24"/>
        </w:rPr>
        <w:t xml:space="preserve">Я, </w:t>
      </w:r>
      <w:r w:rsidRPr="001C53D1">
        <w:rPr>
          <w:bCs/>
          <w:i/>
          <w:iCs/>
          <w:sz w:val="24"/>
          <w:szCs w:val="24"/>
        </w:rPr>
        <w:t>(ФИО родителя (законного представителя), паспортные данные (реквизиты документа, подтверждающего представительство)</w:t>
      </w:r>
      <w:r w:rsidRPr="001C53D1">
        <w:rPr>
          <w:bCs/>
          <w:sz w:val="24"/>
          <w:szCs w:val="24"/>
        </w:rPr>
        <w:t xml:space="preserve">, как </w:t>
      </w:r>
      <w:r w:rsidRPr="001C53D1">
        <w:rPr>
          <w:bCs/>
          <w:i/>
          <w:iCs/>
          <w:sz w:val="24"/>
          <w:szCs w:val="24"/>
        </w:rPr>
        <w:t xml:space="preserve">родитель (законный представитель), </w:t>
      </w:r>
      <w:r w:rsidRPr="001C53D1">
        <w:rPr>
          <w:bCs/>
          <w:sz w:val="24"/>
          <w:szCs w:val="24"/>
        </w:rPr>
        <w:t xml:space="preserve">прошу поставить на учет в качестве нуждающегося в предоставлении места в образовательной организации </w:t>
      </w:r>
      <w:r w:rsidRPr="001C53D1">
        <w:rPr>
          <w:bCs/>
          <w:iCs/>
          <w:sz w:val="24"/>
          <w:szCs w:val="24"/>
        </w:rPr>
        <w:t>в</w:t>
      </w:r>
      <w:r w:rsidRPr="001C53D1">
        <w:rPr>
          <w:bCs/>
          <w:i/>
          <w:iCs/>
          <w:sz w:val="24"/>
          <w:szCs w:val="24"/>
        </w:rPr>
        <w:t xml:space="preserve"> </w:t>
      </w:r>
      <w:r w:rsidRPr="001C53D1">
        <w:rPr>
          <w:bCs/>
          <w:iCs/>
          <w:sz w:val="24"/>
          <w:szCs w:val="24"/>
        </w:rPr>
        <w:t>муниципальной</w:t>
      </w:r>
      <w:r w:rsidRPr="001C53D1">
        <w:rPr>
          <w:bCs/>
          <w:sz w:val="24"/>
          <w:szCs w:val="24"/>
        </w:rPr>
        <w:t xml:space="preserve"> образовательной организации, </w:t>
      </w:r>
      <w:r w:rsidR="001C53D1">
        <w:rPr>
          <w:bCs/>
          <w:sz w:val="24"/>
          <w:szCs w:val="24"/>
        </w:rPr>
        <w:t xml:space="preserve">       </w:t>
      </w:r>
      <w:r w:rsidRPr="001C53D1">
        <w:rPr>
          <w:bCs/>
          <w:sz w:val="24"/>
          <w:szCs w:val="24"/>
        </w:rPr>
        <w:t>а также направить на обучение</w:t>
      </w:r>
      <w:r w:rsidR="001C53D1">
        <w:rPr>
          <w:bCs/>
          <w:sz w:val="24"/>
          <w:szCs w:val="24"/>
        </w:rPr>
        <w:t xml:space="preserve"> </w:t>
      </w:r>
      <w:r w:rsidRPr="001C53D1">
        <w:rPr>
          <w:bCs/>
          <w:sz w:val="24"/>
          <w:szCs w:val="24"/>
        </w:rPr>
        <w:t xml:space="preserve">с </w:t>
      </w:r>
      <w:r w:rsidRPr="001C53D1">
        <w:rPr>
          <w:bCs/>
          <w:i/>
          <w:iCs/>
          <w:sz w:val="24"/>
          <w:szCs w:val="24"/>
        </w:rPr>
        <w:t>(желаемая дата обучения)</w:t>
      </w:r>
      <w:r w:rsidRPr="001C53D1">
        <w:rPr>
          <w:bCs/>
          <w:sz w:val="24"/>
          <w:szCs w:val="24"/>
        </w:rPr>
        <w:t xml:space="preserve"> </w:t>
      </w:r>
      <w:r w:rsidR="001C53D1">
        <w:rPr>
          <w:bCs/>
          <w:sz w:val="24"/>
          <w:szCs w:val="24"/>
        </w:rPr>
        <w:t xml:space="preserve">                                                   </w:t>
      </w:r>
      <w:r w:rsidRPr="001C53D1">
        <w:rPr>
          <w:bCs/>
          <w:iCs/>
          <w:sz w:val="24"/>
          <w:szCs w:val="24"/>
        </w:rPr>
        <w:t>в</w:t>
      </w:r>
      <w:r w:rsidRPr="001C53D1">
        <w:rPr>
          <w:bCs/>
          <w:i/>
          <w:iCs/>
          <w:sz w:val="24"/>
          <w:szCs w:val="24"/>
        </w:rPr>
        <w:t xml:space="preserve"> __________________________________________</w:t>
      </w:r>
      <w:r w:rsidRPr="001C53D1">
        <w:rPr>
          <w:bCs/>
          <w:sz w:val="24"/>
          <w:szCs w:val="24"/>
        </w:rPr>
        <w:t xml:space="preserve"> </w:t>
      </w:r>
      <w:r w:rsidRPr="001C53D1">
        <w:rPr>
          <w:bCs/>
          <w:i/>
          <w:iCs/>
          <w:sz w:val="24"/>
          <w:szCs w:val="24"/>
        </w:rPr>
        <w:t xml:space="preserve">(наименование образовательной организации) </w:t>
      </w:r>
      <w:r w:rsidRPr="001C53D1">
        <w:rPr>
          <w:bCs/>
          <w:sz w:val="24"/>
          <w:szCs w:val="24"/>
        </w:rPr>
        <w:t xml:space="preserve">с предоставлением возможности обучения </w:t>
      </w:r>
      <w:r w:rsidRPr="001C53D1">
        <w:rPr>
          <w:bCs/>
          <w:i/>
          <w:iCs/>
          <w:sz w:val="24"/>
          <w:szCs w:val="24"/>
        </w:rPr>
        <w:t xml:space="preserve">(указать язык образования, режим пребывания </w:t>
      </w:r>
      <w:proofErr w:type="spellStart"/>
      <w:r w:rsidRPr="001C53D1">
        <w:rPr>
          <w:bCs/>
          <w:i/>
          <w:iCs/>
          <w:sz w:val="24"/>
          <w:szCs w:val="24"/>
        </w:rPr>
        <w:t>ребенкав</w:t>
      </w:r>
      <w:proofErr w:type="spellEnd"/>
      <w:r w:rsidRPr="001C53D1">
        <w:rPr>
          <w:bCs/>
          <w:i/>
          <w:iCs/>
          <w:sz w:val="24"/>
          <w:szCs w:val="24"/>
        </w:rPr>
        <w:t xml:space="preserve"> группе, направленность группы, реквизиты заключения</w:t>
      </w:r>
      <w:proofErr w:type="gramEnd"/>
      <w:r w:rsidRPr="001C53D1">
        <w:rPr>
          <w:bCs/>
          <w:i/>
          <w:iCs/>
          <w:sz w:val="24"/>
          <w:szCs w:val="24"/>
        </w:rPr>
        <w:t xml:space="preserve"> психолого-медико-педагогической комиссии (при наличии))  (ФИО ребенка, дата рождения, реквизиты свидетельства о рождении (документа, удостоверяющего личность), </w:t>
      </w:r>
      <w:r w:rsidRPr="001C53D1">
        <w:rPr>
          <w:bCs/>
          <w:sz w:val="24"/>
          <w:szCs w:val="24"/>
        </w:rPr>
        <w:t xml:space="preserve">проживающего </w:t>
      </w:r>
      <w:r w:rsidR="001C53D1">
        <w:rPr>
          <w:bCs/>
          <w:sz w:val="24"/>
          <w:szCs w:val="24"/>
        </w:rPr>
        <w:t xml:space="preserve"> </w:t>
      </w:r>
      <w:r w:rsidRPr="001C53D1">
        <w:rPr>
          <w:bCs/>
          <w:sz w:val="24"/>
          <w:szCs w:val="24"/>
        </w:rPr>
        <w:t xml:space="preserve">по адресу </w:t>
      </w:r>
      <w:r w:rsidRPr="001C53D1">
        <w:rPr>
          <w:bCs/>
          <w:i/>
          <w:iCs/>
          <w:sz w:val="24"/>
          <w:szCs w:val="24"/>
        </w:rPr>
        <w:t xml:space="preserve">(адрес места жительства). </w:t>
      </w:r>
    </w:p>
    <w:p w14:paraId="489EAC0C" w14:textId="77777777" w:rsidR="00DA5777" w:rsidRPr="001C53D1" w:rsidRDefault="00DA5777" w:rsidP="00DA5777">
      <w:pPr>
        <w:ind w:firstLine="708"/>
        <w:jc w:val="both"/>
        <w:rPr>
          <w:bCs/>
          <w:i/>
          <w:iCs/>
          <w:sz w:val="24"/>
          <w:szCs w:val="24"/>
        </w:rPr>
      </w:pPr>
    </w:p>
    <w:p w14:paraId="0A3B158A" w14:textId="77777777" w:rsidR="00DA5777" w:rsidRPr="001C53D1" w:rsidRDefault="00DA5777" w:rsidP="00DA5777">
      <w:pPr>
        <w:ind w:firstLine="708"/>
        <w:jc w:val="both"/>
        <w:rPr>
          <w:bCs/>
          <w:sz w:val="24"/>
          <w:szCs w:val="24"/>
        </w:rPr>
      </w:pPr>
      <w:r w:rsidRPr="001C53D1">
        <w:rPr>
          <w:bCs/>
          <w:sz w:val="24"/>
          <w:szCs w:val="24"/>
        </w:rPr>
        <w:t xml:space="preserve">При отсутствии мест для приема в указанной образовательной организации прошу направить на обучение в следующие по списку образовательные организации </w:t>
      </w:r>
      <w:r w:rsidRPr="001C53D1">
        <w:rPr>
          <w:bCs/>
          <w:i/>
          <w:iCs/>
          <w:sz w:val="24"/>
          <w:szCs w:val="24"/>
        </w:rPr>
        <w:t>(указываются в порядке приоритета).</w:t>
      </w:r>
    </w:p>
    <w:p w14:paraId="17B6060F" w14:textId="77777777" w:rsidR="00DA5777" w:rsidRPr="001C53D1" w:rsidRDefault="00DA5777" w:rsidP="00DA5777">
      <w:pPr>
        <w:ind w:firstLine="708"/>
        <w:jc w:val="both"/>
        <w:rPr>
          <w:bCs/>
          <w:sz w:val="24"/>
          <w:szCs w:val="24"/>
        </w:rPr>
      </w:pPr>
    </w:p>
    <w:p w14:paraId="3D132665" w14:textId="77777777" w:rsidR="00DA5777" w:rsidRPr="001C53D1" w:rsidRDefault="00DA5777" w:rsidP="00DA5777">
      <w:pPr>
        <w:ind w:firstLine="708"/>
        <w:jc w:val="both"/>
        <w:rPr>
          <w:bCs/>
          <w:sz w:val="24"/>
          <w:szCs w:val="24"/>
        </w:rPr>
      </w:pPr>
      <w:r w:rsidRPr="001C53D1">
        <w:rPr>
          <w:bCs/>
          <w:sz w:val="24"/>
          <w:szCs w:val="24"/>
        </w:rPr>
        <w:t>В связи с положенными мне специальными мерами поддержки (право</w:t>
      </w:r>
      <w:r w:rsidRPr="001C53D1">
        <w:rPr>
          <w:bCs/>
          <w:sz w:val="24"/>
          <w:szCs w:val="24"/>
        </w:rPr>
        <w:br/>
        <w:t>на внеочередное или первоочередное зачисление)</w:t>
      </w:r>
      <w:r w:rsidRPr="001C53D1" w:rsidDel="00956344">
        <w:rPr>
          <w:bCs/>
          <w:sz w:val="24"/>
          <w:szCs w:val="24"/>
        </w:rPr>
        <w:t xml:space="preserve"> </w:t>
      </w:r>
      <w:r w:rsidRPr="001C53D1">
        <w:rPr>
          <w:bCs/>
          <w:sz w:val="24"/>
          <w:szCs w:val="24"/>
        </w:rPr>
        <w:t>прошу оказать данную услугу</w:t>
      </w:r>
      <w:r w:rsidRPr="001C53D1">
        <w:rPr>
          <w:bCs/>
          <w:sz w:val="24"/>
          <w:szCs w:val="24"/>
        </w:rPr>
        <w:br/>
      </w:r>
      <w:r w:rsidRPr="001C53D1">
        <w:rPr>
          <w:bCs/>
          <w:i/>
          <w:iCs/>
          <w:sz w:val="24"/>
          <w:szCs w:val="24"/>
        </w:rPr>
        <w:t xml:space="preserve">во внеочередном (первоочередном) </w:t>
      </w:r>
      <w:r w:rsidRPr="001C53D1">
        <w:rPr>
          <w:bCs/>
          <w:sz w:val="24"/>
          <w:szCs w:val="24"/>
        </w:rPr>
        <w:t>порядке. Соответствующие документы, подтверждающие право, прилагаются.</w:t>
      </w:r>
    </w:p>
    <w:p w14:paraId="22B4CC55" w14:textId="77777777" w:rsidR="00DA5777" w:rsidRPr="001C53D1" w:rsidRDefault="00DA5777" w:rsidP="00DA5777">
      <w:pPr>
        <w:ind w:firstLine="708"/>
        <w:jc w:val="both"/>
        <w:rPr>
          <w:bCs/>
          <w:sz w:val="24"/>
          <w:szCs w:val="24"/>
        </w:rPr>
      </w:pPr>
    </w:p>
    <w:p w14:paraId="0D0F91FA" w14:textId="77777777" w:rsidR="00DA5777" w:rsidRPr="001C53D1" w:rsidRDefault="00DA5777" w:rsidP="00DA5777">
      <w:pPr>
        <w:ind w:firstLine="708"/>
        <w:jc w:val="both"/>
        <w:rPr>
          <w:bCs/>
          <w:sz w:val="24"/>
          <w:szCs w:val="24"/>
        </w:rPr>
      </w:pPr>
      <w:proofErr w:type="gramStart"/>
      <w:r w:rsidRPr="001C53D1">
        <w:rPr>
          <w:bCs/>
          <w:sz w:val="24"/>
          <w:szCs w:val="24"/>
        </w:rPr>
        <w:t>В образовательной организации (</w:t>
      </w:r>
      <w:r w:rsidRPr="001C53D1">
        <w:rPr>
          <w:bCs/>
          <w:i/>
          <w:iCs/>
          <w:sz w:val="24"/>
          <w:szCs w:val="24"/>
        </w:rPr>
        <w:t xml:space="preserve">наименование образовательной организации </w:t>
      </w:r>
      <w:r w:rsidR="001C53D1">
        <w:rPr>
          <w:bCs/>
          <w:i/>
          <w:iCs/>
          <w:sz w:val="24"/>
          <w:szCs w:val="24"/>
        </w:rPr>
        <w:t xml:space="preserve">       </w:t>
      </w:r>
      <w:r w:rsidRPr="001C53D1">
        <w:rPr>
          <w:bCs/>
          <w:i/>
          <w:iCs/>
          <w:sz w:val="24"/>
          <w:szCs w:val="24"/>
        </w:rPr>
        <w:t>из указанной в приоритете)</w:t>
      </w:r>
      <w:r w:rsidRPr="001C53D1">
        <w:rPr>
          <w:bCs/>
          <w:sz w:val="24"/>
          <w:szCs w:val="24"/>
        </w:rPr>
        <w:t xml:space="preserve"> обучается брат (сестра) </w:t>
      </w:r>
      <w:r w:rsidRPr="001C53D1">
        <w:rPr>
          <w:bCs/>
          <w:i/>
          <w:sz w:val="24"/>
          <w:szCs w:val="24"/>
        </w:rPr>
        <w:t>(ФИО ребенка, в отношении которого подается заявление)</w:t>
      </w:r>
      <w:r w:rsidRPr="001C53D1">
        <w:rPr>
          <w:bCs/>
          <w:sz w:val="24"/>
          <w:szCs w:val="24"/>
        </w:rPr>
        <w:t xml:space="preserve"> – </w:t>
      </w:r>
      <w:r w:rsidRPr="001C53D1">
        <w:rPr>
          <w:bCs/>
          <w:i/>
          <w:sz w:val="24"/>
          <w:szCs w:val="24"/>
        </w:rPr>
        <w:t>ФИО (брата (сестры)</w:t>
      </w:r>
      <w:r w:rsidRPr="001C53D1">
        <w:rPr>
          <w:bCs/>
          <w:sz w:val="24"/>
          <w:szCs w:val="24"/>
        </w:rPr>
        <w:t>.</w:t>
      </w:r>
      <w:proofErr w:type="gramEnd"/>
    </w:p>
    <w:p w14:paraId="295FE708" w14:textId="77777777" w:rsidR="00DA5777" w:rsidRPr="001C53D1" w:rsidRDefault="00DA5777" w:rsidP="00DA5777">
      <w:pPr>
        <w:ind w:firstLine="708"/>
        <w:jc w:val="both"/>
        <w:rPr>
          <w:bCs/>
          <w:sz w:val="24"/>
          <w:szCs w:val="24"/>
        </w:rPr>
      </w:pPr>
    </w:p>
    <w:p w14:paraId="5F2EF51F" w14:textId="77777777" w:rsidR="00DA5777" w:rsidRPr="001C53D1" w:rsidRDefault="00DA5777" w:rsidP="00DA5777">
      <w:pPr>
        <w:ind w:firstLine="708"/>
        <w:jc w:val="both"/>
        <w:rPr>
          <w:bCs/>
          <w:sz w:val="24"/>
          <w:szCs w:val="24"/>
        </w:rPr>
      </w:pPr>
      <w:r w:rsidRPr="001C53D1">
        <w:rPr>
          <w:bCs/>
          <w:sz w:val="24"/>
          <w:szCs w:val="24"/>
        </w:rPr>
        <w:t xml:space="preserve">Контактные данные: </w:t>
      </w:r>
      <w:r w:rsidRPr="001C53D1">
        <w:rPr>
          <w:bCs/>
          <w:i/>
          <w:iCs/>
          <w:sz w:val="24"/>
          <w:szCs w:val="24"/>
        </w:rPr>
        <w:t>номер телефона, адрес электронной почты (при наличии) родителей (законных представителей).</w:t>
      </w:r>
    </w:p>
    <w:p w14:paraId="277E9096" w14:textId="77777777" w:rsidR="00DA5777" w:rsidRPr="001C53D1" w:rsidRDefault="00DA5777" w:rsidP="00DA5777">
      <w:pPr>
        <w:jc w:val="both"/>
        <w:rPr>
          <w:bCs/>
          <w:sz w:val="24"/>
          <w:szCs w:val="24"/>
        </w:rPr>
      </w:pPr>
    </w:p>
    <w:p w14:paraId="3D7D9AAA" w14:textId="77777777" w:rsidR="00DA5777" w:rsidRPr="00F15DB5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color w:val="000000"/>
        </w:rPr>
      </w:pPr>
    </w:p>
    <w:p w14:paraId="16A3533D" w14:textId="77777777" w:rsidR="00DA5777" w:rsidRPr="00F15DB5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color w:val="000000"/>
        </w:rPr>
      </w:pPr>
      <w:r w:rsidRPr="00F15DB5">
        <w:rPr>
          <w:color w:val="000000"/>
        </w:rPr>
        <w:t>Приложение: _______________________________________________________________________.</w:t>
      </w:r>
    </w:p>
    <w:p w14:paraId="12BCF8B8" w14:textId="77777777" w:rsidR="00DA5777" w:rsidRPr="00F15DB5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356"/>
          <w:tab w:val="left" w:pos="9923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color w:val="000000"/>
        </w:rPr>
      </w:pPr>
      <w:r w:rsidRPr="00F15DB5">
        <w:rPr>
          <w:color w:val="000000"/>
        </w:rPr>
        <w:t xml:space="preserve">                                       </w:t>
      </w:r>
      <w:r>
        <w:rPr>
          <w:bCs/>
          <w:i/>
          <w:iCs/>
          <w:sz w:val="18"/>
          <w:szCs w:val="18"/>
        </w:rPr>
        <w:t>документы, которые представил з</w:t>
      </w:r>
      <w:r w:rsidRPr="00F15DB5">
        <w:rPr>
          <w:bCs/>
          <w:i/>
          <w:iCs/>
          <w:sz w:val="18"/>
          <w:szCs w:val="18"/>
        </w:rPr>
        <w:t>аявитель</w:t>
      </w:r>
    </w:p>
    <w:p w14:paraId="769E6F1A" w14:textId="77777777" w:rsidR="00DA5777" w:rsidRPr="00F15DB5" w:rsidRDefault="00DA5777" w:rsidP="00DA5777">
      <w:pPr>
        <w:rPr>
          <w:color w:val="000000"/>
        </w:rPr>
      </w:pPr>
    </w:p>
    <w:p w14:paraId="3719247E" w14:textId="77777777" w:rsidR="00DA5777" w:rsidRPr="001C53D1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color w:val="000000"/>
          <w:sz w:val="24"/>
          <w:szCs w:val="24"/>
        </w:rPr>
      </w:pPr>
    </w:p>
    <w:p w14:paraId="5A99CCEA" w14:textId="77777777" w:rsidR="00DA5777" w:rsidRPr="001C53D1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color w:val="000000"/>
          <w:sz w:val="24"/>
          <w:szCs w:val="24"/>
        </w:rPr>
      </w:pPr>
      <w:r w:rsidRPr="001C53D1">
        <w:rPr>
          <w:color w:val="000000"/>
          <w:sz w:val="24"/>
          <w:szCs w:val="24"/>
        </w:rPr>
        <w:t xml:space="preserve">О </w:t>
      </w:r>
      <w:r w:rsidRPr="000A40B5">
        <w:rPr>
          <w:color w:val="000000"/>
          <w:sz w:val="24"/>
          <w:szCs w:val="24"/>
        </w:rPr>
        <w:t>результате</w:t>
      </w:r>
      <w:r w:rsidRPr="001C53D1">
        <w:rPr>
          <w:color w:val="000000"/>
          <w:sz w:val="24"/>
          <w:szCs w:val="24"/>
        </w:rPr>
        <w:t xml:space="preserve"> предоставления муниципальной услуги прошу сообщить мне:</w:t>
      </w:r>
    </w:p>
    <w:p w14:paraId="5957105D" w14:textId="77777777" w:rsidR="00DA5777" w:rsidRPr="001C53D1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color w:val="000000"/>
          <w:sz w:val="24"/>
          <w:szCs w:val="24"/>
        </w:rPr>
      </w:pPr>
      <w:r w:rsidRPr="001C53D1">
        <w:rPr>
          <w:color w:val="000000"/>
          <w:sz w:val="24"/>
          <w:szCs w:val="24"/>
        </w:rPr>
        <w:t>по телефону</w:t>
      </w:r>
      <w:proofErr w:type="gramStart"/>
      <w:r w:rsidRPr="001C53D1">
        <w:rPr>
          <w:color w:val="000000"/>
          <w:sz w:val="24"/>
          <w:szCs w:val="24"/>
        </w:rPr>
        <w:t>:  ________________________;</w:t>
      </w:r>
      <w:proofErr w:type="gramEnd"/>
    </w:p>
    <w:p w14:paraId="7C1B9413" w14:textId="77777777" w:rsidR="00DA5777" w:rsidRPr="001C53D1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color w:val="000000"/>
          <w:sz w:val="24"/>
          <w:szCs w:val="24"/>
        </w:rPr>
      </w:pPr>
      <w:r w:rsidRPr="001C53D1">
        <w:rPr>
          <w:color w:val="000000"/>
          <w:sz w:val="24"/>
          <w:szCs w:val="24"/>
        </w:rPr>
        <w:t>по почтовому адресу</w:t>
      </w:r>
      <w:proofErr w:type="gramStart"/>
      <w:r w:rsidRPr="001C53D1">
        <w:rPr>
          <w:color w:val="000000"/>
          <w:sz w:val="24"/>
          <w:szCs w:val="24"/>
        </w:rPr>
        <w:t>: ________________________;</w:t>
      </w:r>
      <w:proofErr w:type="gramEnd"/>
    </w:p>
    <w:p w14:paraId="490CAA5E" w14:textId="77777777" w:rsidR="00DA5777" w:rsidRPr="001C53D1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color w:val="000000"/>
          <w:sz w:val="24"/>
          <w:szCs w:val="24"/>
        </w:rPr>
      </w:pPr>
      <w:r w:rsidRPr="001C53D1">
        <w:rPr>
          <w:color w:val="000000"/>
          <w:sz w:val="24"/>
          <w:szCs w:val="24"/>
        </w:rPr>
        <w:t>по адресу электронной почты: ________________________</w:t>
      </w:r>
    </w:p>
    <w:p w14:paraId="05F0AF98" w14:textId="77777777" w:rsidR="00DA5777" w:rsidRPr="001C53D1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i/>
          <w:color w:val="000000"/>
          <w:sz w:val="24"/>
          <w:szCs w:val="24"/>
        </w:rPr>
      </w:pPr>
      <w:r w:rsidRPr="001C53D1">
        <w:rPr>
          <w:i/>
          <w:color w:val="000000"/>
          <w:sz w:val="24"/>
          <w:szCs w:val="24"/>
        </w:rPr>
        <w:t>(нужное вписать)</w:t>
      </w:r>
    </w:p>
    <w:p w14:paraId="7D8D0CB8" w14:textId="77777777" w:rsidR="00DA5777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center"/>
        <w:rPr>
          <w:color w:val="000000"/>
          <w:sz w:val="28"/>
          <w:szCs w:val="28"/>
        </w:rPr>
      </w:pPr>
    </w:p>
    <w:p w14:paraId="272DD905" w14:textId="77777777" w:rsidR="00DA5777" w:rsidRPr="00F15DB5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color w:val="000000"/>
          <w:sz w:val="18"/>
          <w:szCs w:val="18"/>
        </w:rPr>
      </w:pPr>
      <w:r w:rsidRPr="00F15DB5">
        <w:rPr>
          <w:color w:val="000000"/>
          <w:sz w:val="18"/>
          <w:szCs w:val="18"/>
        </w:rPr>
        <w:t>____________________________________________</w:t>
      </w:r>
      <w:r w:rsidR="001C53D1">
        <w:rPr>
          <w:color w:val="000000"/>
          <w:sz w:val="18"/>
          <w:szCs w:val="18"/>
        </w:rPr>
        <w:t xml:space="preserve">                                                ___________________________________                          </w:t>
      </w:r>
    </w:p>
    <w:p w14:paraId="24EB5721" w14:textId="77777777" w:rsidR="00DA5777" w:rsidRPr="00F57AD7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663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-1"/>
        <w:rPr>
          <w:i/>
          <w:color w:val="000000"/>
          <w:sz w:val="16"/>
          <w:szCs w:val="16"/>
        </w:rPr>
      </w:pPr>
      <w:r w:rsidRPr="00F57AD7">
        <w:rPr>
          <w:i/>
          <w:color w:val="000000"/>
          <w:sz w:val="16"/>
          <w:szCs w:val="16"/>
        </w:rPr>
        <w:t>(</w:t>
      </w:r>
      <w:r>
        <w:rPr>
          <w:i/>
          <w:color w:val="000000"/>
          <w:sz w:val="16"/>
          <w:szCs w:val="16"/>
        </w:rPr>
        <w:t>з</w:t>
      </w:r>
      <w:r w:rsidRPr="00F57AD7">
        <w:rPr>
          <w:i/>
          <w:color w:val="000000"/>
          <w:sz w:val="16"/>
          <w:szCs w:val="16"/>
        </w:rPr>
        <w:t xml:space="preserve">аявитель)                                                                                                                        </w:t>
      </w:r>
      <w:r>
        <w:rPr>
          <w:i/>
          <w:color w:val="000000"/>
          <w:sz w:val="16"/>
          <w:szCs w:val="16"/>
        </w:rPr>
        <w:t xml:space="preserve">                               (П</w:t>
      </w:r>
      <w:r w:rsidRPr="00F57AD7">
        <w:rPr>
          <w:i/>
          <w:color w:val="000000"/>
          <w:sz w:val="16"/>
          <w:szCs w:val="16"/>
        </w:rPr>
        <w:t xml:space="preserve">одпись)                                            </w:t>
      </w:r>
    </w:p>
    <w:p w14:paraId="737A5D4F" w14:textId="77777777" w:rsidR="00DA5777" w:rsidRPr="00F15DB5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right"/>
        <w:rPr>
          <w:color w:val="000000"/>
        </w:rPr>
      </w:pPr>
      <w:r w:rsidRPr="00F15DB5">
        <w:rPr>
          <w:color w:val="000000"/>
        </w:rPr>
        <w:t xml:space="preserve"> </w:t>
      </w:r>
    </w:p>
    <w:p w14:paraId="385A951D" w14:textId="77777777" w:rsidR="001C53D1" w:rsidRDefault="001C53D1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color w:val="000000"/>
        </w:rPr>
      </w:pPr>
    </w:p>
    <w:p w14:paraId="0617454B" w14:textId="77777777" w:rsidR="00DA5777" w:rsidRPr="00E514F2" w:rsidRDefault="00DA5777" w:rsidP="00DA5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921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color w:val="000000"/>
        </w:rPr>
      </w:pPr>
      <w:r w:rsidRPr="00F15DB5">
        <w:rPr>
          <w:color w:val="000000"/>
        </w:rPr>
        <w:t>Дата</w:t>
      </w:r>
      <w:r>
        <w:rPr>
          <w:color w:val="000000"/>
        </w:rPr>
        <w:t>: «__</w:t>
      </w:r>
      <w:r w:rsidR="001C53D1">
        <w:rPr>
          <w:color w:val="000000"/>
        </w:rPr>
        <w:t>_</w:t>
      </w:r>
      <w:r>
        <w:rPr>
          <w:color w:val="000000"/>
        </w:rPr>
        <w:t>»</w:t>
      </w:r>
      <w:r w:rsidRPr="00F15DB5">
        <w:rPr>
          <w:color w:val="000000"/>
        </w:rPr>
        <w:t xml:space="preserve"> ________</w:t>
      </w:r>
      <w:r>
        <w:rPr>
          <w:color w:val="000000"/>
        </w:rPr>
        <w:t xml:space="preserve"> 20_</w:t>
      </w:r>
      <w:r w:rsidR="001C53D1">
        <w:rPr>
          <w:color w:val="000000"/>
        </w:rPr>
        <w:t>__</w:t>
      </w:r>
      <w:r>
        <w:rPr>
          <w:color w:val="000000"/>
        </w:rPr>
        <w:t xml:space="preserve"> г.</w:t>
      </w:r>
    </w:p>
    <w:sectPr w:rsidR="00DA5777" w:rsidRPr="00E514F2" w:rsidSect="0044273C">
      <w:headerReference w:type="even" r:id="rId15"/>
      <w:headerReference w:type="default" r:id="rId16"/>
      <w:pgSz w:w="11906" w:h="16838"/>
      <w:pgMar w:top="1134" w:right="850" w:bottom="1134" w:left="1701" w:header="425" w:footer="709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019570" w15:done="0"/>
  <w15:commentEx w15:paraId="6BF721D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03202" w14:textId="77777777" w:rsidR="00A257BD" w:rsidRDefault="00A257BD">
      <w:r>
        <w:separator/>
      </w:r>
    </w:p>
  </w:endnote>
  <w:endnote w:type="continuationSeparator" w:id="0">
    <w:p w14:paraId="6D50899C" w14:textId="77777777" w:rsidR="00A257BD" w:rsidRDefault="00A2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4AF9D" w14:textId="77777777" w:rsidR="000D77AD" w:rsidRDefault="000D77AD">
    <w:pPr>
      <w:pStyle w:val="a5"/>
      <w:jc w:val="center"/>
    </w:pPr>
  </w:p>
  <w:p w14:paraId="6CB21777" w14:textId="77777777" w:rsidR="000D77AD" w:rsidRDefault="000D77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BEF75" w14:textId="77777777" w:rsidR="00A257BD" w:rsidRDefault="00A257BD">
      <w:r>
        <w:separator/>
      </w:r>
    </w:p>
  </w:footnote>
  <w:footnote w:type="continuationSeparator" w:id="0">
    <w:p w14:paraId="341BA402" w14:textId="77777777" w:rsidR="00A257BD" w:rsidRDefault="00A25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D41D3" w14:textId="36EF3201" w:rsidR="000D77AD" w:rsidRDefault="000D77A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424A2">
      <w:rPr>
        <w:noProof/>
      </w:rPr>
      <w:t>2</w:t>
    </w:r>
    <w:r>
      <w:rPr>
        <w:noProof/>
      </w:rPr>
      <w:fldChar w:fldCharType="end"/>
    </w:r>
  </w:p>
  <w:p w14:paraId="6E02E66F" w14:textId="77777777" w:rsidR="000D77AD" w:rsidRDefault="000D77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7C910" w14:textId="77777777" w:rsidR="000D77AD" w:rsidRDefault="000D77AD">
    <w:pPr>
      <w:pStyle w:val="a3"/>
      <w:jc w:val="center"/>
    </w:pPr>
  </w:p>
  <w:p w14:paraId="51391A2B" w14:textId="77777777" w:rsidR="000D77AD" w:rsidRDefault="000D77A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F4275" w14:textId="77777777" w:rsidR="000D77AD" w:rsidRDefault="000D77AD" w:rsidP="0044273C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745341B" w14:textId="77777777" w:rsidR="000D77AD" w:rsidRDefault="000D77AD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AE6AE" w14:textId="77777777" w:rsidR="000D77AD" w:rsidRDefault="000D77A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C208C6F" w14:textId="77777777" w:rsidR="000D77AD" w:rsidRDefault="000D77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1">
    <w:nsid w:val="460C7EB6"/>
    <w:multiLevelType w:val="hybridMultilevel"/>
    <w:tmpl w:val="FE4EA908"/>
    <w:lvl w:ilvl="0" w:tplc="08446BE6">
      <w:start w:val="1"/>
      <w:numFmt w:val="decimal"/>
      <w:lvlText w:val="%1."/>
      <w:lvlJc w:val="righ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5452EE"/>
    <w:multiLevelType w:val="multilevel"/>
    <w:tmpl w:val="1CBEF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встигнеева Наталья Валентиновна">
    <w15:presenceInfo w15:providerId="AD" w15:userId="S-1-5-21-3277741452-663078220-263377001-175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27"/>
    <w:rsid w:val="00003C29"/>
    <w:rsid w:val="00006FBD"/>
    <w:rsid w:val="0001347A"/>
    <w:rsid w:val="00015571"/>
    <w:rsid w:val="00032A4D"/>
    <w:rsid w:val="00040A0B"/>
    <w:rsid w:val="000534C0"/>
    <w:rsid w:val="00062C35"/>
    <w:rsid w:val="00067DE9"/>
    <w:rsid w:val="0008124D"/>
    <w:rsid w:val="0008379F"/>
    <w:rsid w:val="000A40B5"/>
    <w:rsid w:val="000A7517"/>
    <w:rsid w:val="000B0982"/>
    <w:rsid w:val="000C511C"/>
    <w:rsid w:val="000C5A79"/>
    <w:rsid w:val="000C6370"/>
    <w:rsid w:val="000D1535"/>
    <w:rsid w:val="000D77AD"/>
    <w:rsid w:val="000E7602"/>
    <w:rsid w:val="000F1500"/>
    <w:rsid w:val="001046FD"/>
    <w:rsid w:val="00104CBD"/>
    <w:rsid w:val="00107BF2"/>
    <w:rsid w:val="00110B55"/>
    <w:rsid w:val="001309F1"/>
    <w:rsid w:val="0014290D"/>
    <w:rsid w:val="00144004"/>
    <w:rsid w:val="001551B2"/>
    <w:rsid w:val="00195A3F"/>
    <w:rsid w:val="001A5E11"/>
    <w:rsid w:val="001A6321"/>
    <w:rsid w:val="001B0BC4"/>
    <w:rsid w:val="001B5A15"/>
    <w:rsid w:val="001B6767"/>
    <w:rsid w:val="001C53D1"/>
    <w:rsid w:val="001D1E04"/>
    <w:rsid w:val="001D6986"/>
    <w:rsid w:val="001E22B9"/>
    <w:rsid w:val="002006F8"/>
    <w:rsid w:val="0021129D"/>
    <w:rsid w:val="0021249A"/>
    <w:rsid w:val="002209C4"/>
    <w:rsid w:val="002424A2"/>
    <w:rsid w:val="002666E0"/>
    <w:rsid w:val="002911BF"/>
    <w:rsid w:val="002969E9"/>
    <w:rsid w:val="002E02D2"/>
    <w:rsid w:val="002E78E7"/>
    <w:rsid w:val="00310E67"/>
    <w:rsid w:val="0031239A"/>
    <w:rsid w:val="0032021A"/>
    <w:rsid w:val="00335349"/>
    <w:rsid w:val="003421F5"/>
    <w:rsid w:val="003469AB"/>
    <w:rsid w:val="00350D52"/>
    <w:rsid w:val="00360F1C"/>
    <w:rsid w:val="00370742"/>
    <w:rsid w:val="003753C2"/>
    <w:rsid w:val="00380802"/>
    <w:rsid w:val="003843C5"/>
    <w:rsid w:val="00392628"/>
    <w:rsid w:val="003B5C20"/>
    <w:rsid w:val="003C52CD"/>
    <w:rsid w:val="003D6476"/>
    <w:rsid w:val="003E2ACC"/>
    <w:rsid w:val="003E66B2"/>
    <w:rsid w:val="003E7EC8"/>
    <w:rsid w:val="004123B4"/>
    <w:rsid w:val="00414FF1"/>
    <w:rsid w:val="0043614F"/>
    <w:rsid w:val="0044273C"/>
    <w:rsid w:val="00443C1F"/>
    <w:rsid w:val="00444BBD"/>
    <w:rsid w:val="00445C53"/>
    <w:rsid w:val="00461BC1"/>
    <w:rsid w:val="00466EE2"/>
    <w:rsid w:val="00472529"/>
    <w:rsid w:val="00480B63"/>
    <w:rsid w:val="004B0FF8"/>
    <w:rsid w:val="004B2A13"/>
    <w:rsid w:val="004D153F"/>
    <w:rsid w:val="004D74F8"/>
    <w:rsid w:val="004E199E"/>
    <w:rsid w:val="004F34EC"/>
    <w:rsid w:val="005226FE"/>
    <w:rsid w:val="00530E57"/>
    <w:rsid w:val="0054537A"/>
    <w:rsid w:val="00547035"/>
    <w:rsid w:val="005559FC"/>
    <w:rsid w:val="00556C4A"/>
    <w:rsid w:val="005672C0"/>
    <w:rsid w:val="00570D43"/>
    <w:rsid w:val="00580F47"/>
    <w:rsid w:val="00587185"/>
    <w:rsid w:val="005921F8"/>
    <w:rsid w:val="005A1232"/>
    <w:rsid w:val="005A3D17"/>
    <w:rsid w:val="005B5F0D"/>
    <w:rsid w:val="005C188B"/>
    <w:rsid w:val="005D0BF1"/>
    <w:rsid w:val="005D6622"/>
    <w:rsid w:val="005E428C"/>
    <w:rsid w:val="005F0C16"/>
    <w:rsid w:val="005F1920"/>
    <w:rsid w:val="005F5718"/>
    <w:rsid w:val="005F7398"/>
    <w:rsid w:val="00616D8D"/>
    <w:rsid w:val="00626E94"/>
    <w:rsid w:val="0063632C"/>
    <w:rsid w:val="006426AD"/>
    <w:rsid w:val="006427C6"/>
    <w:rsid w:val="006519D1"/>
    <w:rsid w:val="00657221"/>
    <w:rsid w:val="00657C9C"/>
    <w:rsid w:val="00672960"/>
    <w:rsid w:val="00675167"/>
    <w:rsid w:val="006810EE"/>
    <w:rsid w:val="00690D45"/>
    <w:rsid w:val="006949F9"/>
    <w:rsid w:val="00696233"/>
    <w:rsid w:val="006A3B55"/>
    <w:rsid w:val="006D5676"/>
    <w:rsid w:val="006D75DC"/>
    <w:rsid w:val="00700CB6"/>
    <w:rsid w:val="007021D4"/>
    <w:rsid w:val="00713B60"/>
    <w:rsid w:val="00752DFC"/>
    <w:rsid w:val="007831C4"/>
    <w:rsid w:val="00795DF9"/>
    <w:rsid w:val="007D1F42"/>
    <w:rsid w:val="007E7441"/>
    <w:rsid w:val="007F5B24"/>
    <w:rsid w:val="00800A5A"/>
    <w:rsid w:val="008138D5"/>
    <w:rsid w:val="00823ED3"/>
    <w:rsid w:val="0082737A"/>
    <w:rsid w:val="00833AD8"/>
    <w:rsid w:val="00836409"/>
    <w:rsid w:val="0083686B"/>
    <w:rsid w:val="00850E44"/>
    <w:rsid w:val="008767EF"/>
    <w:rsid w:val="0088250B"/>
    <w:rsid w:val="00887D89"/>
    <w:rsid w:val="00894A23"/>
    <w:rsid w:val="00896CEC"/>
    <w:rsid w:val="008C6015"/>
    <w:rsid w:val="008C7F71"/>
    <w:rsid w:val="008D5187"/>
    <w:rsid w:val="008E5E4B"/>
    <w:rsid w:val="00911545"/>
    <w:rsid w:val="0092328A"/>
    <w:rsid w:val="00932F73"/>
    <w:rsid w:val="00937A1D"/>
    <w:rsid w:val="00950D16"/>
    <w:rsid w:val="00952CE1"/>
    <w:rsid w:val="0095604E"/>
    <w:rsid w:val="00970E91"/>
    <w:rsid w:val="009738B5"/>
    <w:rsid w:val="009765C2"/>
    <w:rsid w:val="00984227"/>
    <w:rsid w:val="009937BA"/>
    <w:rsid w:val="009A04FD"/>
    <w:rsid w:val="009C4060"/>
    <w:rsid w:val="009C455C"/>
    <w:rsid w:val="009C494D"/>
    <w:rsid w:val="009D1527"/>
    <w:rsid w:val="009E14DF"/>
    <w:rsid w:val="009E31D6"/>
    <w:rsid w:val="009E7D1F"/>
    <w:rsid w:val="00A06B9E"/>
    <w:rsid w:val="00A257BD"/>
    <w:rsid w:val="00A2599C"/>
    <w:rsid w:val="00A34E0D"/>
    <w:rsid w:val="00A54788"/>
    <w:rsid w:val="00A556E0"/>
    <w:rsid w:val="00A65585"/>
    <w:rsid w:val="00A70007"/>
    <w:rsid w:val="00A767EA"/>
    <w:rsid w:val="00A81720"/>
    <w:rsid w:val="00A8256B"/>
    <w:rsid w:val="00A84531"/>
    <w:rsid w:val="00AA1550"/>
    <w:rsid w:val="00AA67D3"/>
    <w:rsid w:val="00AC3236"/>
    <w:rsid w:val="00AC4A05"/>
    <w:rsid w:val="00AD2D4B"/>
    <w:rsid w:val="00AE1993"/>
    <w:rsid w:val="00AF00F8"/>
    <w:rsid w:val="00AF6BFE"/>
    <w:rsid w:val="00B032F4"/>
    <w:rsid w:val="00B17B75"/>
    <w:rsid w:val="00B25934"/>
    <w:rsid w:val="00B32B94"/>
    <w:rsid w:val="00B34360"/>
    <w:rsid w:val="00B51FA5"/>
    <w:rsid w:val="00B650ED"/>
    <w:rsid w:val="00B67934"/>
    <w:rsid w:val="00B67F11"/>
    <w:rsid w:val="00B70ADC"/>
    <w:rsid w:val="00B82D47"/>
    <w:rsid w:val="00B87635"/>
    <w:rsid w:val="00B971D5"/>
    <w:rsid w:val="00BC3FA8"/>
    <w:rsid w:val="00BD2CC3"/>
    <w:rsid w:val="00BD6165"/>
    <w:rsid w:val="00BE2CEE"/>
    <w:rsid w:val="00C1277E"/>
    <w:rsid w:val="00C2411F"/>
    <w:rsid w:val="00C52713"/>
    <w:rsid w:val="00C6342F"/>
    <w:rsid w:val="00C76F48"/>
    <w:rsid w:val="00C872C4"/>
    <w:rsid w:val="00CB07AD"/>
    <w:rsid w:val="00CB1D08"/>
    <w:rsid w:val="00CB244C"/>
    <w:rsid w:val="00CC22AC"/>
    <w:rsid w:val="00CD2614"/>
    <w:rsid w:val="00CE313A"/>
    <w:rsid w:val="00D012D3"/>
    <w:rsid w:val="00D016D8"/>
    <w:rsid w:val="00D25162"/>
    <w:rsid w:val="00D30DE9"/>
    <w:rsid w:val="00D36679"/>
    <w:rsid w:val="00D51BBC"/>
    <w:rsid w:val="00D66449"/>
    <w:rsid w:val="00D7545B"/>
    <w:rsid w:val="00D76136"/>
    <w:rsid w:val="00D76A71"/>
    <w:rsid w:val="00D77F73"/>
    <w:rsid w:val="00D8417F"/>
    <w:rsid w:val="00D94169"/>
    <w:rsid w:val="00DA5777"/>
    <w:rsid w:val="00DB26EF"/>
    <w:rsid w:val="00DB4240"/>
    <w:rsid w:val="00DC1D7E"/>
    <w:rsid w:val="00DF0396"/>
    <w:rsid w:val="00DF0F48"/>
    <w:rsid w:val="00DF41AD"/>
    <w:rsid w:val="00E20BF4"/>
    <w:rsid w:val="00E25970"/>
    <w:rsid w:val="00E26E12"/>
    <w:rsid w:val="00E279F6"/>
    <w:rsid w:val="00E3318F"/>
    <w:rsid w:val="00E36F41"/>
    <w:rsid w:val="00E37B40"/>
    <w:rsid w:val="00E47A4E"/>
    <w:rsid w:val="00E71BEC"/>
    <w:rsid w:val="00E734E5"/>
    <w:rsid w:val="00E76E90"/>
    <w:rsid w:val="00E82963"/>
    <w:rsid w:val="00E92740"/>
    <w:rsid w:val="00EA4839"/>
    <w:rsid w:val="00EA529A"/>
    <w:rsid w:val="00EB72BE"/>
    <w:rsid w:val="00ED6118"/>
    <w:rsid w:val="00ED703F"/>
    <w:rsid w:val="00EE7454"/>
    <w:rsid w:val="00F01D30"/>
    <w:rsid w:val="00F30B27"/>
    <w:rsid w:val="00F32CF5"/>
    <w:rsid w:val="00F33380"/>
    <w:rsid w:val="00F36D8F"/>
    <w:rsid w:val="00F4362A"/>
    <w:rsid w:val="00F447C7"/>
    <w:rsid w:val="00F62E71"/>
    <w:rsid w:val="00F75FF1"/>
    <w:rsid w:val="00F82D87"/>
    <w:rsid w:val="00FB3C13"/>
    <w:rsid w:val="00FD0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88C0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1F"/>
  </w:style>
  <w:style w:type="paragraph" w:styleId="1">
    <w:name w:val="heading 1"/>
    <w:basedOn w:val="a"/>
    <w:next w:val="a"/>
    <w:link w:val="10"/>
    <w:uiPriority w:val="9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qFormat/>
    <w:rsid w:val="00C2411F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2411F"/>
    <w:pPr>
      <w:tabs>
        <w:tab w:val="center" w:pos="4153"/>
        <w:tab w:val="right" w:pos="8306"/>
      </w:tabs>
    </w:pPr>
  </w:style>
  <w:style w:type="paragraph" w:styleId="a7">
    <w:name w:val="Body Text"/>
    <w:basedOn w:val="a"/>
    <w:link w:val="a8"/>
    <w:rsid w:val="00C2411F"/>
    <w:pPr>
      <w:jc w:val="both"/>
    </w:pPr>
    <w:rPr>
      <w:sz w:val="28"/>
    </w:rPr>
  </w:style>
  <w:style w:type="paragraph" w:styleId="a9">
    <w:name w:val="Body Text Indent"/>
    <w:basedOn w:val="a"/>
    <w:rsid w:val="00C2411F"/>
    <w:pPr>
      <w:ind w:left="705"/>
    </w:pPr>
    <w:rPr>
      <w:sz w:val="28"/>
    </w:rPr>
  </w:style>
  <w:style w:type="paragraph" w:styleId="20">
    <w:name w:val="Body Text 2"/>
    <w:basedOn w:val="a"/>
    <w:rsid w:val="00C2411F"/>
    <w:pPr>
      <w:widowControl w:val="0"/>
      <w:snapToGrid w:val="0"/>
      <w:jc w:val="right"/>
    </w:pPr>
    <w:rPr>
      <w:sz w:val="28"/>
    </w:rPr>
  </w:style>
  <w:style w:type="paragraph" w:styleId="21">
    <w:name w:val="Body Text Indent 2"/>
    <w:basedOn w:val="a"/>
    <w:link w:val="22"/>
    <w:rsid w:val="00C2411F"/>
    <w:pPr>
      <w:ind w:firstLine="709"/>
      <w:jc w:val="both"/>
    </w:pPr>
    <w:rPr>
      <w:sz w:val="28"/>
    </w:rPr>
  </w:style>
  <w:style w:type="paragraph" w:styleId="aa">
    <w:name w:val="Plain Text"/>
    <w:basedOn w:val="a"/>
    <w:rsid w:val="00C2411F"/>
    <w:rPr>
      <w:rFonts w:ascii="Courier New" w:hAnsi="Courier New"/>
    </w:rPr>
  </w:style>
  <w:style w:type="paragraph" w:customStyle="1" w:styleId="11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b">
    <w:name w:val="page number"/>
    <w:basedOn w:val="a0"/>
    <w:uiPriority w:val="99"/>
    <w:rsid w:val="00B25934"/>
  </w:style>
  <w:style w:type="paragraph" w:styleId="30">
    <w:name w:val="Body Text Indent 3"/>
    <w:basedOn w:val="a"/>
    <w:link w:val="31"/>
    <w:rsid w:val="00CB244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B244C"/>
    <w:rPr>
      <w:sz w:val="16"/>
      <w:szCs w:val="16"/>
      <w:lang w:val="ru-RU" w:eastAsia="ru-RU" w:bidi="ar-SA"/>
    </w:rPr>
  </w:style>
  <w:style w:type="character" w:styleId="ac">
    <w:name w:val="Placeholder Text"/>
    <w:basedOn w:val="a0"/>
    <w:uiPriority w:val="99"/>
    <w:semiHidden/>
    <w:rsid w:val="002209C4"/>
    <w:rPr>
      <w:color w:val="808080"/>
    </w:rPr>
  </w:style>
  <w:style w:type="character" w:customStyle="1" w:styleId="a4">
    <w:name w:val="Верхний колонтитул Знак"/>
    <w:basedOn w:val="a0"/>
    <w:link w:val="a3"/>
    <w:uiPriority w:val="99"/>
    <w:rsid w:val="00F30B27"/>
  </w:style>
  <w:style w:type="character" w:customStyle="1" w:styleId="a8">
    <w:name w:val="Основной текст Знак"/>
    <w:basedOn w:val="a0"/>
    <w:link w:val="a7"/>
    <w:rsid w:val="00F30B27"/>
    <w:rPr>
      <w:sz w:val="28"/>
    </w:rPr>
  </w:style>
  <w:style w:type="paragraph" w:styleId="ad">
    <w:name w:val="List Paragraph"/>
    <w:basedOn w:val="a"/>
    <w:link w:val="ae"/>
    <w:uiPriority w:val="34"/>
    <w:qFormat/>
    <w:rsid w:val="006D567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5921F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921F8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6426AD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D76A71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2">
    <w:name w:val="footnote text"/>
    <w:basedOn w:val="a"/>
    <w:link w:val="af3"/>
    <w:uiPriority w:val="99"/>
    <w:rsid w:val="00DA5777"/>
  </w:style>
  <w:style w:type="character" w:customStyle="1" w:styleId="af3">
    <w:name w:val="Текст сноски Знак"/>
    <w:basedOn w:val="a0"/>
    <w:link w:val="af2"/>
    <w:uiPriority w:val="99"/>
    <w:rsid w:val="00DA5777"/>
  </w:style>
  <w:style w:type="character" w:styleId="af4">
    <w:name w:val="footnote reference"/>
    <w:uiPriority w:val="99"/>
    <w:semiHidden/>
    <w:rsid w:val="00DA5777"/>
    <w:rPr>
      <w:vertAlign w:val="superscript"/>
    </w:rPr>
  </w:style>
  <w:style w:type="character" w:styleId="af5">
    <w:name w:val="Hyperlink"/>
    <w:rsid w:val="00DA5777"/>
    <w:rPr>
      <w:color w:val="0000FF"/>
      <w:u w:val="single"/>
    </w:rPr>
  </w:style>
  <w:style w:type="paragraph" w:styleId="af6">
    <w:name w:val="Normal (Web)"/>
    <w:aliases w:val="_а_Е’__ (дќа) И’ц_1,_а_Е’__ (дќа) И’ц_ И’ц_,___С¬__ (_x_) ÷¬__1,___С¬__ (_x_) ÷¬__ ÷¬__"/>
    <w:basedOn w:val="a"/>
    <w:link w:val="af7"/>
    <w:uiPriority w:val="99"/>
    <w:unhideWhenUsed/>
    <w:rsid w:val="00DA5777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f7">
    <w:name w:val="Обычный (веб) Знак"/>
    <w:aliases w:val="_а_Е’__ (дќа) И’ц_1 Знак,_а_Е’__ (дќа) И’ц_ И’ц_ Знак,___С¬__ (_x_) ÷¬__1 Знак,___С¬__ (_x_) ÷¬__ ÷¬__ Знак"/>
    <w:link w:val="af6"/>
    <w:uiPriority w:val="99"/>
    <w:locked/>
    <w:rsid w:val="00DA5777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DA57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8">
    <w:name w:val="annotation reference"/>
    <w:uiPriority w:val="99"/>
    <w:rsid w:val="00DA5777"/>
    <w:rPr>
      <w:sz w:val="18"/>
      <w:szCs w:val="18"/>
    </w:rPr>
  </w:style>
  <w:style w:type="paragraph" w:styleId="af9">
    <w:name w:val="annotation text"/>
    <w:basedOn w:val="a"/>
    <w:link w:val="afa"/>
    <w:uiPriority w:val="99"/>
    <w:rsid w:val="00DA5777"/>
    <w:rPr>
      <w:sz w:val="24"/>
      <w:szCs w:val="24"/>
    </w:rPr>
  </w:style>
  <w:style w:type="character" w:customStyle="1" w:styleId="afa">
    <w:name w:val="Текст примечания Знак"/>
    <w:basedOn w:val="a0"/>
    <w:link w:val="af9"/>
    <w:uiPriority w:val="99"/>
    <w:rsid w:val="00DA5777"/>
    <w:rPr>
      <w:sz w:val="24"/>
      <w:szCs w:val="24"/>
    </w:rPr>
  </w:style>
  <w:style w:type="paragraph" w:styleId="afb">
    <w:name w:val="annotation subject"/>
    <w:basedOn w:val="af9"/>
    <w:next w:val="af9"/>
    <w:link w:val="afc"/>
    <w:uiPriority w:val="99"/>
    <w:rsid w:val="00DA577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DA5777"/>
    <w:rPr>
      <w:b/>
      <w:bCs/>
      <w:sz w:val="24"/>
      <w:szCs w:val="24"/>
    </w:rPr>
  </w:style>
  <w:style w:type="character" w:styleId="afd">
    <w:name w:val="FollowedHyperlink"/>
    <w:uiPriority w:val="99"/>
    <w:rsid w:val="00DA5777"/>
    <w:rPr>
      <w:color w:val="800080"/>
      <w:u w:val="single"/>
    </w:rPr>
  </w:style>
  <w:style w:type="paragraph" w:customStyle="1" w:styleId="afe">
    <w:name w:val="Знак Знак Знак Знак"/>
    <w:basedOn w:val="a"/>
    <w:rsid w:val="00DA577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Абзац списка1"/>
    <w:basedOn w:val="a"/>
    <w:rsid w:val="00DA5777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DA5777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DA5777"/>
    <w:rPr>
      <w:rFonts w:cs="Times New Roman"/>
      <w:b/>
      <w:bCs/>
      <w:sz w:val="24"/>
      <w:szCs w:val="24"/>
    </w:rPr>
  </w:style>
  <w:style w:type="paragraph" w:customStyle="1" w:styleId="aff">
    <w:name w:val="÷¬__ ÷¬__ ÷¬__ ÷¬__"/>
    <w:basedOn w:val="a"/>
    <w:rsid w:val="00DA577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2">
    <w:name w:val="Основной текст с отступом 2 Знак"/>
    <w:link w:val="21"/>
    <w:rsid w:val="00DA5777"/>
    <w:rPr>
      <w:sz w:val="28"/>
    </w:rPr>
  </w:style>
  <w:style w:type="paragraph" w:customStyle="1" w:styleId="ConsPlusNormal">
    <w:name w:val="ConsPlusNormal"/>
    <w:link w:val="ConsPlusNormal0"/>
    <w:rsid w:val="00DA577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DA5777"/>
    <w:rPr>
      <w:sz w:val="28"/>
      <w:szCs w:val="28"/>
    </w:rPr>
  </w:style>
  <w:style w:type="paragraph" w:customStyle="1" w:styleId="ConsPlusCell">
    <w:name w:val="ConsPlusCell"/>
    <w:uiPriority w:val="99"/>
    <w:rsid w:val="00DA577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6">
    <w:name w:val="Нижний колонтитул Знак"/>
    <w:link w:val="a5"/>
    <w:uiPriority w:val="99"/>
    <w:rsid w:val="00DA5777"/>
  </w:style>
  <w:style w:type="paragraph" w:styleId="aff0">
    <w:name w:val="endnote text"/>
    <w:basedOn w:val="a"/>
    <w:link w:val="aff1"/>
    <w:rsid w:val="00DA5777"/>
  </w:style>
  <w:style w:type="character" w:customStyle="1" w:styleId="aff1">
    <w:name w:val="Текст концевой сноски Знак"/>
    <w:basedOn w:val="a0"/>
    <w:link w:val="aff0"/>
    <w:rsid w:val="00DA5777"/>
  </w:style>
  <w:style w:type="character" w:styleId="aff2">
    <w:name w:val="endnote reference"/>
    <w:rsid w:val="00DA5777"/>
    <w:rPr>
      <w:vertAlign w:val="superscript"/>
    </w:rPr>
  </w:style>
  <w:style w:type="paragraph" w:customStyle="1" w:styleId="ConsPlusNonformat">
    <w:name w:val="ConsPlusNonformat"/>
    <w:uiPriority w:val="99"/>
    <w:qFormat/>
    <w:rsid w:val="00DA577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A5777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DA5777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DA5777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DA5777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DA5777"/>
    <w:rPr>
      <w:sz w:val="24"/>
    </w:rPr>
  </w:style>
  <w:style w:type="character" w:customStyle="1" w:styleId="10">
    <w:name w:val="Заголовок 1 Знак"/>
    <w:link w:val="1"/>
    <w:uiPriority w:val="9"/>
    <w:rsid w:val="00DA5777"/>
    <w:rPr>
      <w:b/>
      <w:sz w:val="24"/>
    </w:rPr>
  </w:style>
  <w:style w:type="paragraph" w:customStyle="1" w:styleId="formattext">
    <w:name w:val="formattext"/>
    <w:basedOn w:val="a"/>
    <w:rsid w:val="00DA5777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A577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DA57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DA5777"/>
    <w:rPr>
      <w:rFonts w:ascii="Courier New" w:hAnsi="Courier New"/>
    </w:rPr>
  </w:style>
  <w:style w:type="paragraph" w:customStyle="1" w:styleId="aff3">
    <w:name w:val="МУ Обычный стиль"/>
    <w:basedOn w:val="a"/>
    <w:autoRedefine/>
    <w:rsid w:val="00DA5777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DA5777"/>
  </w:style>
  <w:style w:type="table" w:styleId="aff4">
    <w:name w:val="Table Grid"/>
    <w:basedOn w:val="a1"/>
    <w:uiPriority w:val="59"/>
    <w:rsid w:val="00DA577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DA5777"/>
    <w:rPr>
      <w:rFonts w:eastAsia="Calibri"/>
      <w:noProof/>
      <w:sz w:val="28"/>
      <w:szCs w:val="28"/>
    </w:rPr>
  </w:style>
  <w:style w:type="character" w:customStyle="1" w:styleId="ae">
    <w:name w:val="Абзац списка Знак"/>
    <w:link w:val="ad"/>
    <w:uiPriority w:val="34"/>
    <w:qFormat/>
    <w:locked/>
    <w:rsid w:val="00DA5777"/>
  </w:style>
  <w:style w:type="paragraph" w:styleId="aff5">
    <w:name w:val="Revision"/>
    <w:hidden/>
    <w:uiPriority w:val="99"/>
    <w:semiHidden/>
    <w:rsid w:val="00DA5777"/>
    <w:rPr>
      <w:sz w:val="24"/>
      <w:szCs w:val="24"/>
    </w:rPr>
  </w:style>
  <w:style w:type="paragraph" w:customStyle="1" w:styleId="aff6">
    <w:basedOn w:val="a"/>
    <w:next w:val="a"/>
    <w:qFormat/>
    <w:rsid w:val="00DA577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14">
    <w:name w:val="Название Знак1"/>
    <w:link w:val="aff7"/>
    <w:rsid w:val="00DA5777"/>
    <w:rPr>
      <w:rFonts w:ascii="Calibri Light" w:hAnsi="Calibri Light"/>
      <w:b/>
      <w:bCs/>
      <w:kern w:val="28"/>
      <w:sz w:val="32"/>
      <w:szCs w:val="32"/>
    </w:rPr>
  </w:style>
  <w:style w:type="character" w:styleId="aff8">
    <w:name w:val="Emphasis"/>
    <w:qFormat/>
    <w:rsid w:val="00DA5777"/>
    <w:rPr>
      <w:i/>
      <w:iCs/>
    </w:rPr>
  </w:style>
  <w:style w:type="paragraph" w:styleId="aff7">
    <w:name w:val="Title"/>
    <w:basedOn w:val="a"/>
    <w:next w:val="a"/>
    <w:link w:val="14"/>
    <w:qFormat/>
    <w:rsid w:val="00DA5777"/>
    <w:pPr>
      <w:pBdr>
        <w:bottom w:val="single" w:sz="8" w:space="4" w:color="4F81BD" w:themeColor="accent1"/>
      </w:pBdr>
      <w:spacing w:after="300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9">
    <w:name w:val="Название Знак"/>
    <w:basedOn w:val="a0"/>
    <w:rsid w:val="00DA5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1F"/>
  </w:style>
  <w:style w:type="paragraph" w:styleId="1">
    <w:name w:val="heading 1"/>
    <w:basedOn w:val="a"/>
    <w:next w:val="a"/>
    <w:link w:val="10"/>
    <w:uiPriority w:val="9"/>
    <w:qFormat/>
    <w:rsid w:val="00C2411F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2411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C2411F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qFormat/>
    <w:rsid w:val="00C2411F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qFormat/>
    <w:rsid w:val="00C2411F"/>
    <w:pPr>
      <w:keepNext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411F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C2411F"/>
    <w:pPr>
      <w:tabs>
        <w:tab w:val="center" w:pos="4153"/>
        <w:tab w:val="right" w:pos="8306"/>
      </w:tabs>
    </w:pPr>
  </w:style>
  <w:style w:type="paragraph" w:styleId="a7">
    <w:name w:val="Body Text"/>
    <w:basedOn w:val="a"/>
    <w:link w:val="a8"/>
    <w:rsid w:val="00C2411F"/>
    <w:pPr>
      <w:jc w:val="both"/>
    </w:pPr>
    <w:rPr>
      <w:sz w:val="28"/>
    </w:rPr>
  </w:style>
  <w:style w:type="paragraph" w:styleId="a9">
    <w:name w:val="Body Text Indent"/>
    <w:basedOn w:val="a"/>
    <w:rsid w:val="00C2411F"/>
    <w:pPr>
      <w:ind w:left="705"/>
    </w:pPr>
    <w:rPr>
      <w:sz w:val="28"/>
    </w:rPr>
  </w:style>
  <w:style w:type="paragraph" w:styleId="20">
    <w:name w:val="Body Text 2"/>
    <w:basedOn w:val="a"/>
    <w:rsid w:val="00C2411F"/>
    <w:pPr>
      <w:widowControl w:val="0"/>
      <w:snapToGrid w:val="0"/>
      <w:jc w:val="right"/>
    </w:pPr>
    <w:rPr>
      <w:sz w:val="28"/>
    </w:rPr>
  </w:style>
  <w:style w:type="paragraph" w:styleId="21">
    <w:name w:val="Body Text Indent 2"/>
    <w:basedOn w:val="a"/>
    <w:link w:val="22"/>
    <w:rsid w:val="00C2411F"/>
    <w:pPr>
      <w:ind w:firstLine="709"/>
      <w:jc w:val="both"/>
    </w:pPr>
    <w:rPr>
      <w:sz w:val="28"/>
    </w:rPr>
  </w:style>
  <w:style w:type="paragraph" w:styleId="aa">
    <w:name w:val="Plain Text"/>
    <w:basedOn w:val="a"/>
    <w:rsid w:val="00C2411F"/>
    <w:rPr>
      <w:rFonts w:ascii="Courier New" w:hAnsi="Courier New"/>
    </w:rPr>
  </w:style>
  <w:style w:type="paragraph" w:customStyle="1" w:styleId="11">
    <w:name w:val="Обычный1"/>
    <w:rsid w:val="00C2411F"/>
    <w:pPr>
      <w:widowControl w:val="0"/>
      <w:snapToGrid w:val="0"/>
      <w:spacing w:before="140" w:line="259" w:lineRule="auto"/>
      <w:ind w:left="6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rsid w:val="00C2411F"/>
    <w:pPr>
      <w:widowControl w:val="0"/>
      <w:snapToGrid w:val="0"/>
      <w:spacing w:before="140" w:line="259" w:lineRule="auto"/>
      <w:jc w:val="center"/>
    </w:pPr>
    <w:rPr>
      <w:sz w:val="28"/>
    </w:rPr>
  </w:style>
  <w:style w:type="character" w:styleId="ab">
    <w:name w:val="page number"/>
    <w:basedOn w:val="a0"/>
    <w:uiPriority w:val="99"/>
    <w:rsid w:val="00B25934"/>
  </w:style>
  <w:style w:type="paragraph" w:styleId="30">
    <w:name w:val="Body Text Indent 3"/>
    <w:basedOn w:val="a"/>
    <w:link w:val="31"/>
    <w:rsid w:val="00CB244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CB244C"/>
    <w:rPr>
      <w:sz w:val="16"/>
      <w:szCs w:val="16"/>
      <w:lang w:val="ru-RU" w:eastAsia="ru-RU" w:bidi="ar-SA"/>
    </w:rPr>
  </w:style>
  <w:style w:type="character" w:styleId="ac">
    <w:name w:val="Placeholder Text"/>
    <w:basedOn w:val="a0"/>
    <w:uiPriority w:val="99"/>
    <w:semiHidden/>
    <w:rsid w:val="002209C4"/>
    <w:rPr>
      <w:color w:val="808080"/>
    </w:rPr>
  </w:style>
  <w:style w:type="character" w:customStyle="1" w:styleId="a4">
    <w:name w:val="Верхний колонтитул Знак"/>
    <w:basedOn w:val="a0"/>
    <w:link w:val="a3"/>
    <w:uiPriority w:val="99"/>
    <w:rsid w:val="00F30B27"/>
  </w:style>
  <w:style w:type="character" w:customStyle="1" w:styleId="a8">
    <w:name w:val="Основной текст Знак"/>
    <w:basedOn w:val="a0"/>
    <w:link w:val="a7"/>
    <w:rsid w:val="00F30B27"/>
    <w:rPr>
      <w:sz w:val="28"/>
    </w:rPr>
  </w:style>
  <w:style w:type="paragraph" w:styleId="ad">
    <w:name w:val="List Paragraph"/>
    <w:basedOn w:val="a"/>
    <w:link w:val="ae"/>
    <w:uiPriority w:val="34"/>
    <w:qFormat/>
    <w:rsid w:val="006D567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5921F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921F8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6426AD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D76A71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2">
    <w:name w:val="footnote text"/>
    <w:basedOn w:val="a"/>
    <w:link w:val="af3"/>
    <w:uiPriority w:val="99"/>
    <w:rsid w:val="00DA5777"/>
  </w:style>
  <w:style w:type="character" w:customStyle="1" w:styleId="af3">
    <w:name w:val="Текст сноски Знак"/>
    <w:basedOn w:val="a0"/>
    <w:link w:val="af2"/>
    <w:uiPriority w:val="99"/>
    <w:rsid w:val="00DA5777"/>
  </w:style>
  <w:style w:type="character" w:styleId="af4">
    <w:name w:val="footnote reference"/>
    <w:uiPriority w:val="99"/>
    <w:semiHidden/>
    <w:rsid w:val="00DA5777"/>
    <w:rPr>
      <w:vertAlign w:val="superscript"/>
    </w:rPr>
  </w:style>
  <w:style w:type="character" w:styleId="af5">
    <w:name w:val="Hyperlink"/>
    <w:rsid w:val="00DA5777"/>
    <w:rPr>
      <w:color w:val="0000FF"/>
      <w:u w:val="single"/>
    </w:rPr>
  </w:style>
  <w:style w:type="paragraph" w:styleId="af6">
    <w:name w:val="Normal (Web)"/>
    <w:aliases w:val="_а_Е’__ (дќа) И’ц_1,_а_Е’__ (дќа) И’ц_ И’ц_,___С¬__ (_x_) ÷¬__1,___С¬__ (_x_) ÷¬__ ÷¬__"/>
    <w:basedOn w:val="a"/>
    <w:link w:val="af7"/>
    <w:uiPriority w:val="99"/>
    <w:unhideWhenUsed/>
    <w:rsid w:val="00DA5777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f7">
    <w:name w:val="Обычный (веб) Знак"/>
    <w:aliases w:val="_а_Е’__ (дќа) И’ц_1 Знак,_а_Е’__ (дќа) И’ц_ И’ц_ Знак,___С¬__ (_x_) ÷¬__1 Знак,___С¬__ (_x_) ÷¬__ ÷¬__ Знак"/>
    <w:link w:val="af6"/>
    <w:uiPriority w:val="99"/>
    <w:locked/>
    <w:rsid w:val="00DA5777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DA577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8">
    <w:name w:val="annotation reference"/>
    <w:uiPriority w:val="99"/>
    <w:rsid w:val="00DA5777"/>
    <w:rPr>
      <w:sz w:val="18"/>
      <w:szCs w:val="18"/>
    </w:rPr>
  </w:style>
  <w:style w:type="paragraph" w:styleId="af9">
    <w:name w:val="annotation text"/>
    <w:basedOn w:val="a"/>
    <w:link w:val="afa"/>
    <w:uiPriority w:val="99"/>
    <w:rsid w:val="00DA5777"/>
    <w:rPr>
      <w:sz w:val="24"/>
      <w:szCs w:val="24"/>
    </w:rPr>
  </w:style>
  <w:style w:type="character" w:customStyle="1" w:styleId="afa">
    <w:name w:val="Текст примечания Знак"/>
    <w:basedOn w:val="a0"/>
    <w:link w:val="af9"/>
    <w:uiPriority w:val="99"/>
    <w:rsid w:val="00DA5777"/>
    <w:rPr>
      <w:sz w:val="24"/>
      <w:szCs w:val="24"/>
    </w:rPr>
  </w:style>
  <w:style w:type="paragraph" w:styleId="afb">
    <w:name w:val="annotation subject"/>
    <w:basedOn w:val="af9"/>
    <w:next w:val="af9"/>
    <w:link w:val="afc"/>
    <w:uiPriority w:val="99"/>
    <w:rsid w:val="00DA577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DA5777"/>
    <w:rPr>
      <w:b/>
      <w:bCs/>
      <w:sz w:val="24"/>
      <w:szCs w:val="24"/>
    </w:rPr>
  </w:style>
  <w:style w:type="character" w:styleId="afd">
    <w:name w:val="FollowedHyperlink"/>
    <w:uiPriority w:val="99"/>
    <w:rsid w:val="00DA5777"/>
    <w:rPr>
      <w:color w:val="800080"/>
      <w:u w:val="single"/>
    </w:rPr>
  </w:style>
  <w:style w:type="paragraph" w:customStyle="1" w:styleId="afe">
    <w:name w:val="Знак Знак Знак Знак"/>
    <w:basedOn w:val="a"/>
    <w:rsid w:val="00DA577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Абзац списка1"/>
    <w:basedOn w:val="a"/>
    <w:rsid w:val="00DA5777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DA5777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DA5777"/>
    <w:rPr>
      <w:rFonts w:cs="Times New Roman"/>
      <w:b/>
      <w:bCs/>
      <w:sz w:val="24"/>
      <w:szCs w:val="24"/>
    </w:rPr>
  </w:style>
  <w:style w:type="paragraph" w:customStyle="1" w:styleId="aff">
    <w:name w:val="÷¬__ ÷¬__ ÷¬__ ÷¬__"/>
    <w:basedOn w:val="a"/>
    <w:rsid w:val="00DA577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2">
    <w:name w:val="Основной текст с отступом 2 Знак"/>
    <w:link w:val="21"/>
    <w:rsid w:val="00DA5777"/>
    <w:rPr>
      <w:sz w:val="28"/>
    </w:rPr>
  </w:style>
  <w:style w:type="paragraph" w:customStyle="1" w:styleId="ConsPlusNormal">
    <w:name w:val="ConsPlusNormal"/>
    <w:link w:val="ConsPlusNormal0"/>
    <w:rsid w:val="00DA577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DA5777"/>
    <w:rPr>
      <w:sz w:val="28"/>
      <w:szCs w:val="28"/>
    </w:rPr>
  </w:style>
  <w:style w:type="paragraph" w:customStyle="1" w:styleId="ConsPlusCell">
    <w:name w:val="ConsPlusCell"/>
    <w:uiPriority w:val="99"/>
    <w:rsid w:val="00DA577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6">
    <w:name w:val="Нижний колонтитул Знак"/>
    <w:link w:val="a5"/>
    <w:uiPriority w:val="99"/>
    <w:rsid w:val="00DA5777"/>
  </w:style>
  <w:style w:type="paragraph" w:styleId="aff0">
    <w:name w:val="endnote text"/>
    <w:basedOn w:val="a"/>
    <w:link w:val="aff1"/>
    <w:rsid w:val="00DA5777"/>
  </w:style>
  <w:style w:type="character" w:customStyle="1" w:styleId="aff1">
    <w:name w:val="Текст концевой сноски Знак"/>
    <w:basedOn w:val="a0"/>
    <w:link w:val="aff0"/>
    <w:rsid w:val="00DA5777"/>
  </w:style>
  <w:style w:type="character" w:styleId="aff2">
    <w:name w:val="endnote reference"/>
    <w:rsid w:val="00DA5777"/>
    <w:rPr>
      <w:vertAlign w:val="superscript"/>
    </w:rPr>
  </w:style>
  <w:style w:type="paragraph" w:customStyle="1" w:styleId="ConsPlusNonformat">
    <w:name w:val="ConsPlusNonformat"/>
    <w:uiPriority w:val="99"/>
    <w:qFormat/>
    <w:rsid w:val="00DA577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"/>
    <w:hidden/>
    <w:rsid w:val="00DA5777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DA5777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DA5777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DA5777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DA5777"/>
    <w:rPr>
      <w:sz w:val="24"/>
    </w:rPr>
  </w:style>
  <w:style w:type="character" w:customStyle="1" w:styleId="10">
    <w:name w:val="Заголовок 1 Знак"/>
    <w:link w:val="1"/>
    <w:uiPriority w:val="9"/>
    <w:rsid w:val="00DA5777"/>
    <w:rPr>
      <w:b/>
      <w:sz w:val="24"/>
    </w:rPr>
  </w:style>
  <w:style w:type="paragraph" w:customStyle="1" w:styleId="formattext">
    <w:name w:val="formattext"/>
    <w:basedOn w:val="a"/>
    <w:rsid w:val="00DA5777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A577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DA57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DA5777"/>
    <w:rPr>
      <w:rFonts w:ascii="Courier New" w:hAnsi="Courier New"/>
    </w:rPr>
  </w:style>
  <w:style w:type="paragraph" w:customStyle="1" w:styleId="aff3">
    <w:name w:val="МУ Обычный стиль"/>
    <w:basedOn w:val="a"/>
    <w:autoRedefine/>
    <w:rsid w:val="00DA5777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DA5777"/>
  </w:style>
  <w:style w:type="table" w:styleId="aff4">
    <w:name w:val="Table Grid"/>
    <w:basedOn w:val="a1"/>
    <w:uiPriority w:val="59"/>
    <w:rsid w:val="00DA5777"/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DA5777"/>
    <w:rPr>
      <w:rFonts w:eastAsia="Calibri"/>
      <w:noProof/>
      <w:sz w:val="28"/>
      <w:szCs w:val="28"/>
    </w:rPr>
  </w:style>
  <w:style w:type="character" w:customStyle="1" w:styleId="ae">
    <w:name w:val="Абзац списка Знак"/>
    <w:link w:val="ad"/>
    <w:uiPriority w:val="34"/>
    <w:qFormat/>
    <w:locked/>
    <w:rsid w:val="00DA5777"/>
  </w:style>
  <w:style w:type="paragraph" w:styleId="aff5">
    <w:name w:val="Revision"/>
    <w:hidden/>
    <w:uiPriority w:val="99"/>
    <w:semiHidden/>
    <w:rsid w:val="00DA5777"/>
    <w:rPr>
      <w:sz w:val="24"/>
      <w:szCs w:val="24"/>
    </w:rPr>
  </w:style>
  <w:style w:type="paragraph" w:customStyle="1" w:styleId="aff6">
    <w:basedOn w:val="a"/>
    <w:next w:val="a"/>
    <w:qFormat/>
    <w:rsid w:val="00DA577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14">
    <w:name w:val="Название Знак1"/>
    <w:link w:val="aff7"/>
    <w:rsid w:val="00DA5777"/>
    <w:rPr>
      <w:rFonts w:ascii="Calibri Light" w:hAnsi="Calibri Light"/>
      <w:b/>
      <w:bCs/>
      <w:kern w:val="28"/>
      <w:sz w:val="32"/>
      <w:szCs w:val="32"/>
    </w:rPr>
  </w:style>
  <w:style w:type="character" w:styleId="aff8">
    <w:name w:val="Emphasis"/>
    <w:qFormat/>
    <w:rsid w:val="00DA5777"/>
    <w:rPr>
      <w:i/>
      <w:iCs/>
    </w:rPr>
  </w:style>
  <w:style w:type="paragraph" w:styleId="aff7">
    <w:name w:val="Title"/>
    <w:basedOn w:val="a"/>
    <w:next w:val="a"/>
    <w:link w:val="14"/>
    <w:qFormat/>
    <w:rsid w:val="00DA5777"/>
    <w:pPr>
      <w:pBdr>
        <w:bottom w:val="single" w:sz="8" w:space="4" w:color="4F81BD" w:themeColor="accent1"/>
      </w:pBdr>
      <w:spacing w:after="300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9">
    <w:name w:val="Название Знак"/>
    <w:basedOn w:val="a0"/>
    <w:rsid w:val="00DA5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1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7E819129828534D60A4DF4B51DB983E7092270C9DC0FE429117EDB823D4D833C0A55B37EF0AE0387C0F5016D694A54D7F890A7B7691A1D798D91F47c81BM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gosuslugi.ru/10909/3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BCD2C7B8DC039AF07BAB743000BE23F1F1B239364CE1D07619D7EF5B6A3D72D38C3757FBD91D1CC56F63A035FD0D6B9CE817C82FFF6D575GCd3L" TargetMode="External"/><Relationship Id="rId14" Type="http://schemas.openxmlformats.org/officeDocument/2006/relationships/header" Target="header2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52F7A-0949-4367-B6F7-8081963B3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24</Pages>
  <Words>8085</Words>
  <Characters>46085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Office User</Company>
  <LinksUpToDate>false</LinksUpToDate>
  <CharactersWithSpaces>54062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guryeva</dc:creator>
  <cp:lastModifiedBy>user</cp:lastModifiedBy>
  <cp:revision>10</cp:revision>
  <cp:lastPrinted>2024-04-08T10:12:00Z</cp:lastPrinted>
  <dcterms:created xsi:type="dcterms:W3CDTF">2024-04-08T09:01:00Z</dcterms:created>
  <dcterms:modified xsi:type="dcterms:W3CDTF">2024-05-20T11:21:00Z</dcterms:modified>
</cp:coreProperties>
</file>